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4DF38B" w14:textId="61B3C007" w:rsidR="009A2F28" w:rsidRPr="00222424" w:rsidRDefault="00836BA0" w:rsidP="005E4025">
      <w:pPr>
        <w:spacing w:before="100" w:beforeAutospacing="1" w:after="100" w:afterAutospacing="1"/>
        <w:jc w:val="center"/>
        <w:outlineLvl w:val="0"/>
        <w:rPr>
          <w:b/>
          <w:sz w:val="32"/>
          <w:szCs w:val="32"/>
        </w:rPr>
      </w:pPr>
      <w:r w:rsidRPr="00222424">
        <w:rPr>
          <w:b/>
          <w:bCs/>
          <w:kern w:val="36"/>
          <w:sz w:val="32"/>
          <w:szCs w:val="32"/>
        </w:rPr>
        <w:t>R</w:t>
      </w:r>
      <w:r w:rsidR="0072183E">
        <w:rPr>
          <w:b/>
          <w:bCs/>
          <w:kern w:val="36"/>
          <w:sz w:val="32"/>
          <w:szCs w:val="32"/>
        </w:rPr>
        <w:t>iigikogu otsuse „Eesti Vabariigi osaluse suurendamine Euroopa Rekonstruktsiooni- ja Arengupangas“ eelnõu seletuskiri</w:t>
      </w:r>
    </w:p>
    <w:p w14:paraId="2484C8FB" w14:textId="77777777" w:rsidR="00D00F26" w:rsidRPr="000C71DA" w:rsidRDefault="00D00F26">
      <w:pPr>
        <w:jc w:val="both"/>
        <w:rPr>
          <w:b/>
          <w:bCs/>
        </w:rPr>
      </w:pPr>
    </w:p>
    <w:p w14:paraId="151F027A" w14:textId="77777777" w:rsidR="00D00F26" w:rsidRPr="00816553" w:rsidRDefault="008E2C7D">
      <w:pPr>
        <w:jc w:val="both"/>
        <w:rPr>
          <w:b/>
          <w:bCs/>
        </w:rPr>
      </w:pPr>
      <w:r w:rsidRPr="00816553">
        <w:rPr>
          <w:b/>
          <w:bCs/>
        </w:rPr>
        <w:t>1. Sissejuhatus</w:t>
      </w:r>
    </w:p>
    <w:p w14:paraId="1123F36F" w14:textId="77777777" w:rsidR="00A72E3E" w:rsidRDefault="00A72E3E" w:rsidP="000C6B26">
      <w:pPr>
        <w:jc w:val="both"/>
      </w:pPr>
    </w:p>
    <w:p w14:paraId="21E3CC30" w14:textId="53EEF46E" w:rsidR="000C6B26" w:rsidRPr="000C6B26" w:rsidRDefault="0022505C" w:rsidP="000C6B26">
      <w:pPr>
        <w:jc w:val="both"/>
      </w:pPr>
      <w:r w:rsidRPr="0022505C">
        <w:t>1.1 Sisukokkuvõte</w:t>
      </w:r>
    </w:p>
    <w:p w14:paraId="7C8AE5F7" w14:textId="40E81113" w:rsidR="0022505C" w:rsidRDefault="0022505C" w:rsidP="00334C7D">
      <w:pPr>
        <w:pStyle w:val="Kehatekst"/>
        <w:rPr>
          <w:iCs/>
        </w:rPr>
      </w:pPr>
      <w:r>
        <w:rPr>
          <w:iCs/>
        </w:rPr>
        <w:t xml:space="preserve">Riigikogu otsuse eelnõus tehakse ettepanek </w:t>
      </w:r>
      <w:r w:rsidR="00D3655D">
        <w:rPr>
          <w:iCs/>
        </w:rPr>
        <w:t xml:space="preserve">suurendada Eesti osalust Euroopa Rekonstruktsiooni- ja Arengupangas </w:t>
      </w:r>
      <w:r w:rsidR="00D3655D" w:rsidRPr="00FE622B">
        <w:rPr>
          <w:spacing w:val="-3"/>
          <w:lang w:eastAsia="et-EE"/>
        </w:rPr>
        <w:t xml:space="preserve">(edaspidi </w:t>
      </w:r>
      <w:r w:rsidR="00D3655D">
        <w:rPr>
          <w:i/>
          <w:iCs/>
          <w:spacing w:val="-3"/>
          <w:lang w:eastAsia="et-EE"/>
        </w:rPr>
        <w:t>pa</w:t>
      </w:r>
      <w:r w:rsidR="00D3655D" w:rsidRPr="00FE622B">
        <w:rPr>
          <w:i/>
          <w:iCs/>
          <w:spacing w:val="-3"/>
          <w:lang w:eastAsia="et-EE"/>
        </w:rPr>
        <w:t>nk</w:t>
      </w:r>
      <w:r w:rsidR="00D3655D" w:rsidRPr="00FE622B">
        <w:rPr>
          <w:spacing w:val="-3"/>
          <w:lang w:eastAsia="et-EE"/>
        </w:rPr>
        <w:t>)</w:t>
      </w:r>
      <w:r w:rsidR="00D3655D">
        <w:rPr>
          <w:spacing w:val="-3"/>
          <w:lang w:eastAsia="et-EE"/>
        </w:rPr>
        <w:t xml:space="preserve"> 403</w:t>
      </w:r>
      <w:r w:rsidR="00D3655D" w:rsidRPr="00FE622B">
        <w:rPr>
          <w:spacing w:val="-3"/>
          <w:lang w:eastAsia="et-EE"/>
        </w:rPr>
        <w:t xml:space="preserve"> sisse</w:t>
      </w:r>
      <w:r w:rsidR="00D3655D">
        <w:rPr>
          <w:spacing w:val="-3"/>
          <w:lang w:eastAsia="et-EE"/>
        </w:rPr>
        <w:t>makstava</w:t>
      </w:r>
      <w:r w:rsidR="00D3655D" w:rsidRPr="00FE622B">
        <w:rPr>
          <w:spacing w:val="-3"/>
          <w:lang w:eastAsia="et-EE"/>
        </w:rPr>
        <w:t xml:space="preserve"> aktsia </w:t>
      </w:r>
      <w:r w:rsidR="00D3655D">
        <w:rPr>
          <w:spacing w:val="-3"/>
          <w:lang w:eastAsia="et-EE"/>
        </w:rPr>
        <w:t>võrra</w:t>
      </w:r>
      <w:r w:rsidR="004028EA">
        <w:rPr>
          <w:rStyle w:val="Allmrkuseviide"/>
          <w:spacing w:val="-3"/>
          <w:lang w:eastAsia="et-EE"/>
        </w:rPr>
        <w:footnoteReference w:id="1"/>
      </w:r>
      <w:r w:rsidR="00D3655D">
        <w:rPr>
          <w:spacing w:val="-3"/>
          <w:lang w:eastAsia="et-EE"/>
        </w:rPr>
        <w:t xml:space="preserve"> </w:t>
      </w:r>
      <w:r w:rsidR="00D3655D" w:rsidRPr="00FE622B">
        <w:rPr>
          <w:spacing w:val="-3"/>
          <w:lang w:eastAsia="et-EE"/>
        </w:rPr>
        <w:t xml:space="preserve">koguväärtuses </w:t>
      </w:r>
      <w:r w:rsidR="00D3655D">
        <w:rPr>
          <w:spacing w:val="-3"/>
          <w:lang w:eastAsia="et-EE"/>
        </w:rPr>
        <w:t>4</w:t>
      </w:r>
      <w:r w:rsidR="00D3655D" w:rsidRPr="00FE622B">
        <w:rPr>
          <w:spacing w:val="-3"/>
          <w:lang w:eastAsia="et-EE"/>
        </w:rPr>
        <w:t xml:space="preserve"> </w:t>
      </w:r>
      <w:r w:rsidR="00D3655D">
        <w:rPr>
          <w:spacing w:val="-3"/>
          <w:lang w:eastAsia="et-EE"/>
        </w:rPr>
        <w:t>030</w:t>
      </w:r>
      <w:r w:rsidR="00D3655D" w:rsidRPr="00FE622B">
        <w:rPr>
          <w:spacing w:val="-3"/>
          <w:lang w:eastAsia="et-EE"/>
        </w:rPr>
        <w:t xml:space="preserve"> 000 </w:t>
      </w:r>
      <w:r w:rsidR="00D3655D" w:rsidRPr="00FE622B">
        <w:rPr>
          <w:color w:val="000000"/>
          <w:spacing w:val="-3"/>
          <w:lang w:eastAsia="et-EE"/>
        </w:rPr>
        <w:t>eurot</w:t>
      </w:r>
      <w:r w:rsidR="004028EA">
        <w:rPr>
          <w:color w:val="000000"/>
          <w:spacing w:val="-3"/>
          <w:lang w:eastAsia="et-EE"/>
        </w:rPr>
        <w:t>, mis tuleb 5 aasta jooksul pangale tasuda</w:t>
      </w:r>
      <w:r w:rsidR="00D3655D">
        <w:rPr>
          <w:color w:val="000000"/>
          <w:spacing w:val="-3"/>
          <w:lang w:eastAsia="et-EE"/>
        </w:rPr>
        <w:t xml:space="preserve">. </w:t>
      </w:r>
    </w:p>
    <w:p w14:paraId="01642978" w14:textId="77777777" w:rsidR="00B30A1C" w:rsidRDefault="00B30A1C" w:rsidP="00B30A1C">
      <w:pPr>
        <w:jc w:val="both"/>
      </w:pPr>
    </w:p>
    <w:p w14:paraId="21D68235" w14:textId="437F9F60" w:rsidR="00B30A1C" w:rsidRDefault="00441848" w:rsidP="00334C7D">
      <w:pPr>
        <w:pStyle w:val="Kehatekst"/>
      </w:pPr>
      <w:r>
        <w:rPr>
          <w:iCs/>
        </w:rPr>
        <w:t xml:space="preserve">Peale Venemaa agressioonisõja algust </w:t>
      </w:r>
      <w:r>
        <w:t xml:space="preserve">Ukrainas algasid </w:t>
      </w:r>
      <w:r w:rsidR="004E36C2">
        <w:t xml:space="preserve">rahvusvahelistes finantsinstitutsioonides sh </w:t>
      </w:r>
      <w:r w:rsidR="00EB035F">
        <w:t xml:space="preserve">pangas </w:t>
      </w:r>
      <w:r>
        <w:t xml:space="preserve">konsultatsioonid, </w:t>
      </w:r>
      <w:r w:rsidR="004E36C2">
        <w:t xml:space="preserve">kuidas </w:t>
      </w:r>
      <w:r>
        <w:t>Ukraina</w:t>
      </w:r>
      <w:r w:rsidR="004E36C2">
        <w:t xml:space="preserve">t tugevamalt </w:t>
      </w:r>
      <w:r>
        <w:t>toeta</w:t>
      </w:r>
      <w:r w:rsidR="004E36C2">
        <w:t>da</w:t>
      </w:r>
      <w:r w:rsidR="00474E33">
        <w:t>, nii sõja ajal kui hiljem ülesehitusel</w:t>
      </w:r>
      <w:r>
        <w:t>.</w:t>
      </w:r>
      <w:r w:rsidR="004E36C2">
        <w:t xml:space="preserve"> Pan</w:t>
      </w:r>
      <w:r w:rsidR="00474E33">
        <w:t xml:space="preserve">k </w:t>
      </w:r>
      <w:r w:rsidR="004E36C2">
        <w:t xml:space="preserve">hindab, et </w:t>
      </w:r>
      <w:r w:rsidR="00474E33">
        <w:t>panga aastane investeeringu</w:t>
      </w:r>
      <w:r w:rsidR="00EC737D">
        <w:t xml:space="preserve">te </w:t>
      </w:r>
      <w:r w:rsidR="00474E33">
        <w:t xml:space="preserve">maht Ukrainas tõuseb </w:t>
      </w:r>
      <w:r w:rsidR="00A12F3B">
        <w:t xml:space="preserve">järgnevatel aastatel kuni </w:t>
      </w:r>
      <w:r w:rsidR="00474E33">
        <w:t>3 miljardi (mld) euroni, mis on kaks korda suurem sõja ajal tehtud investeeringu</w:t>
      </w:r>
      <w:r w:rsidR="00EC737D">
        <w:t>te aastatasemest</w:t>
      </w:r>
      <w:r w:rsidR="00474E33">
        <w:t>. Alates sõja algusest on pank Ukrainasse investeerinud 4,5 mld eurot.</w:t>
      </w:r>
    </w:p>
    <w:p w14:paraId="4FB989F7" w14:textId="77777777" w:rsidR="00EB035F" w:rsidRDefault="00EB035F" w:rsidP="00334C7D">
      <w:pPr>
        <w:pStyle w:val="Kehatekst"/>
        <w:rPr>
          <w:iCs/>
        </w:rPr>
      </w:pPr>
    </w:p>
    <w:p w14:paraId="00667714" w14:textId="28294E4C" w:rsidR="00C02D82" w:rsidRDefault="00FE01C5" w:rsidP="00414230">
      <w:pPr>
        <w:jc w:val="both"/>
        <w:rPr>
          <w:color w:val="000000"/>
          <w:kern w:val="36"/>
          <w:lang w:eastAsia="et-EE"/>
        </w:rPr>
      </w:pPr>
      <w:r>
        <w:rPr>
          <w:spacing w:val="-3"/>
        </w:rPr>
        <w:t>Ülesanne kapitalisuurenduse ettepaneku koostamiseks</w:t>
      </w:r>
      <w:r w:rsidR="00A12F3B">
        <w:rPr>
          <w:spacing w:val="-3"/>
        </w:rPr>
        <w:t xml:space="preserve"> eelkõige</w:t>
      </w:r>
      <w:r w:rsidR="00C749A5">
        <w:rPr>
          <w:spacing w:val="-3"/>
        </w:rPr>
        <w:t xml:space="preserve"> Ukraina edasiseks toetamiseks sõja ajal ning sõjajärgses ülesehituses </w:t>
      </w:r>
      <w:r>
        <w:rPr>
          <w:spacing w:val="-3"/>
        </w:rPr>
        <w:t>sätestati</w:t>
      </w:r>
      <w:r w:rsidR="00C749A5">
        <w:rPr>
          <w:spacing w:val="-3"/>
        </w:rPr>
        <w:t xml:space="preserve"> </w:t>
      </w:r>
      <w:r w:rsidR="00474E33">
        <w:rPr>
          <w:spacing w:val="-3"/>
        </w:rPr>
        <w:t>1</w:t>
      </w:r>
      <w:r>
        <w:rPr>
          <w:spacing w:val="-3"/>
        </w:rPr>
        <w:t>8</w:t>
      </w:r>
      <w:r w:rsidR="00474E33">
        <w:rPr>
          <w:spacing w:val="-3"/>
        </w:rPr>
        <w:t>.</w:t>
      </w:r>
      <w:r w:rsidR="00414230">
        <w:rPr>
          <w:spacing w:val="-3"/>
        </w:rPr>
        <w:t xml:space="preserve"> </w:t>
      </w:r>
      <w:r>
        <w:rPr>
          <w:spacing w:val="-3"/>
        </w:rPr>
        <w:t>mai</w:t>
      </w:r>
      <w:r w:rsidR="00414230">
        <w:rPr>
          <w:spacing w:val="-3"/>
        </w:rPr>
        <w:t xml:space="preserve"> </w:t>
      </w:r>
      <w:r w:rsidR="00474E33">
        <w:rPr>
          <w:spacing w:val="-3"/>
        </w:rPr>
        <w:t xml:space="preserve">2023. a </w:t>
      </w:r>
      <w:r w:rsidR="004028EA">
        <w:rPr>
          <w:spacing w:val="-3"/>
        </w:rPr>
        <w:t>p</w:t>
      </w:r>
      <w:r w:rsidR="00C749A5">
        <w:rPr>
          <w:spacing w:val="-3"/>
        </w:rPr>
        <w:t xml:space="preserve">anga </w:t>
      </w:r>
      <w:r w:rsidR="004028EA">
        <w:rPr>
          <w:spacing w:val="-3"/>
        </w:rPr>
        <w:t>j</w:t>
      </w:r>
      <w:r w:rsidR="00C749A5">
        <w:rPr>
          <w:spacing w:val="-3"/>
        </w:rPr>
        <w:t xml:space="preserve">uhatajate </w:t>
      </w:r>
      <w:r w:rsidR="004028EA">
        <w:rPr>
          <w:spacing w:val="-3"/>
        </w:rPr>
        <w:t>n</w:t>
      </w:r>
      <w:r w:rsidR="00C749A5">
        <w:rPr>
          <w:spacing w:val="-3"/>
        </w:rPr>
        <w:t>õukogu</w:t>
      </w:r>
      <w:r w:rsidR="006A5F49">
        <w:rPr>
          <w:spacing w:val="-3"/>
        </w:rPr>
        <w:t xml:space="preserve"> </w:t>
      </w:r>
      <w:r w:rsidR="006A5F49">
        <w:rPr>
          <w:color w:val="000000"/>
          <w:kern w:val="36"/>
          <w:lang w:eastAsia="et-EE"/>
        </w:rPr>
        <w:t>(</w:t>
      </w:r>
      <w:proofErr w:type="spellStart"/>
      <w:r w:rsidR="006A5F49" w:rsidRPr="0022505C">
        <w:rPr>
          <w:i/>
          <w:iCs/>
          <w:color w:val="000000"/>
          <w:kern w:val="36"/>
          <w:lang w:eastAsia="et-EE"/>
        </w:rPr>
        <w:t>Board</w:t>
      </w:r>
      <w:proofErr w:type="spellEnd"/>
      <w:r w:rsidR="006A5F49" w:rsidRPr="0022505C">
        <w:rPr>
          <w:i/>
          <w:iCs/>
          <w:color w:val="000000"/>
          <w:kern w:val="36"/>
          <w:lang w:eastAsia="et-EE"/>
        </w:rPr>
        <w:t xml:space="preserve"> of </w:t>
      </w:r>
      <w:proofErr w:type="spellStart"/>
      <w:r w:rsidR="006A5F49" w:rsidRPr="0022505C">
        <w:rPr>
          <w:i/>
          <w:iCs/>
          <w:color w:val="000000"/>
          <w:kern w:val="36"/>
          <w:lang w:eastAsia="et-EE"/>
        </w:rPr>
        <w:t>Governors</w:t>
      </w:r>
      <w:proofErr w:type="spellEnd"/>
      <w:r w:rsidR="006A5F49" w:rsidRPr="0022505C">
        <w:rPr>
          <w:color w:val="000000"/>
          <w:kern w:val="36"/>
          <w:lang w:eastAsia="et-EE"/>
        </w:rPr>
        <w:t>)</w:t>
      </w:r>
      <w:r w:rsidR="00C749A5">
        <w:rPr>
          <w:spacing w:val="-3"/>
        </w:rPr>
        <w:t xml:space="preserve"> resolutsiooniga nr 258</w:t>
      </w:r>
      <w:r>
        <w:rPr>
          <w:spacing w:val="-3"/>
        </w:rPr>
        <w:t>.</w:t>
      </w:r>
      <w:r w:rsidR="00474E33">
        <w:rPr>
          <w:spacing w:val="-3"/>
        </w:rPr>
        <w:t xml:space="preserve"> </w:t>
      </w:r>
      <w:r>
        <w:rPr>
          <w:spacing w:val="-3"/>
        </w:rPr>
        <w:t xml:space="preserve">Uute </w:t>
      </w:r>
      <w:r w:rsidR="00474E33">
        <w:rPr>
          <w:spacing w:val="-3"/>
        </w:rPr>
        <w:t>a</w:t>
      </w:r>
      <w:r w:rsidR="003F7DFB">
        <w:rPr>
          <w:spacing w:val="-3"/>
        </w:rPr>
        <w:t xml:space="preserve">ktsiate märkimise tingimused on sätestatud </w:t>
      </w:r>
      <w:r>
        <w:rPr>
          <w:spacing w:val="-3"/>
        </w:rPr>
        <w:t xml:space="preserve">panga juhatajate nõukogu 15. detsembri 2023 </w:t>
      </w:r>
      <w:r w:rsidR="003F7DFB" w:rsidRPr="00FE622B">
        <w:rPr>
          <w:color w:val="000000"/>
          <w:kern w:val="36"/>
          <w:lang w:eastAsia="et-EE"/>
        </w:rPr>
        <w:t>resolutsioonis</w:t>
      </w:r>
      <w:r w:rsidR="003F7DFB">
        <w:rPr>
          <w:color w:val="000000"/>
          <w:kern w:val="36"/>
          <w:lang w:eastAsia="et-EE"/>
        </w:rPr>
        <w:t xml:space="preserve"> nr 265.</w:t>
      </w:r>
      <w:r w:rsidR="006A5F49" w:rsidRPr="006A5F49">
        <w:t xml:space="preserve"> </w:t>
      </w:r>
      <w:r w:rsidR="006A5F49" w:rsidRPr="006A5F49">
        <w:rPr>
          <w:color w:val="000000"/>
          <w:kern w:val="36"/>
          <w:lang w:eastAsia="et-EE"/>
        </w:rPr>
        <w:t xml:space="preserve">Pank </w:t>
      </w:r>
      <w:r w:rsidR="00B30A1C">
        <w:rPr>
          <w:color w:val="000000"/>
          <w:kern w:val="36"/>
          <w:lang w:eastAsia="et-EE"/>
        </w:rPr>
        <w:t xml:space="preserve">emiteerib </w:t>
      </w:r>
      <w:r w:rsidR="0034728B">
        <w:rPr>
          <w:color w:val="000000"/>
          <w:kern w:val="36"/>
          <w:lang w:eastAsia="et-EE"/>
        </w:rPr>
        <w:t xml:space="preserve">kokku </w:t>
      </w:r>
      <w:r w:rsidR="006A5F49" w:rsidRPr="006A5F49">
        <w:rPr>
          <w:color w:val="000000"/>
          <w:kern w:val="36"/>
          <w:lang w:eastAsia="et-EE"/>
        </w:rPr>
        <w:t xml:space="preserve">400 000 </w:t>
      </w:r>
      <w:r w:rsidR="009862DE" w:rsidRPr="00A820DE">
        <w:rPr>
          <w:color w:val="000000"/>
          <w:kern w:val="36"/>
          <w:lang w:eastAsia="et-EE"/>
        </w:rPr>
        <w:t>sissemakstavat</w:t>
      </w:r>
      <w:r w:rsidR="009862DE">
        <w:rPr>
          <w:color w:val="000000"/>
          <w:kern w:val="36"/>
          <w:lang w:eastAsia="et-EE"/>
        </w:rPr>
        <w:t xml:space="preserve"> </w:t>
      </w:r>
      <w:r w:rsidR="006A5F49" w:rsidRPr="006A5F49">
        <w:rPr>
          <w:color w:val="000000"/>
          <w:kern w:val="36"/>
          <w:lang w:eastAsia="et-EE"/>
        </w:rPr>
        <w:t>aktsiat</w:t>
      </w:r>
      <w:r w:rsidR="00B30A1C">
        <w:rPr>
          <w:color w:val="000000"/>
          <w:kern w:val="36"/>
          <w:lang w:eastAsia="et-EE"/>
        </w:rPr>
        <w:t xml:space="preserve"> </w:t>
      </w:r>
      <w:commentRangeStart w:id="0"/>
      <w:r w:rsidR="006A5F49" w:rsidRPr="006A5F49">
        <w:rPr>
          <w:color w:val="000000"/>
          <w:kern w:val="36"/>
          <w:lang w:eastAsia="et-EE"/>
        </w:rPr>
        <w:t>nominaalväärtuses 4 miljardit eurot</w:t>
      </w:r>
      <w:commentRangeEnd w:id="0"/>
      <w:r w:rsidR="00B85B85">
        <w:rPr>
          <w:rStyle w:val="Kommentaariviide"/>
        </w:rPr>
        <w:commentReference w:id="0"/>
      </w:r>
      <w:r w:rsidR="006A5F49" w:rsidRPr="006A5F49">
        <w:rPr>
          <w:color w:val="000000"/>
          <w:kern w:val="36"/>
          <w:lang w:eastAsia="et-EE"/>
        </w:rPr>
        <w:t xml:space="preserve">. </w:t>
      </w:r>
    </w:p>
    <w:p w14:paraId="629AAED4" w14:textId="77777777" w:rsidR="00C02D82" w:rsidRDefault="00C02D82" w:rsidP="00414230">
      <w:pPr>
        <w:jc w:val="both"/>
        <w:rPr>
          <w:color w:val="000000"/>
          <w:kern w:val="36"/>
          <w:lang w:eastAsia="et-EE"/>
        </w:rPr>
      </w:pPr>
    </w:p>
    <w:p w14:paraId="6CD3F260" w14:textId="0974CFCC" w:rsidR="00414230" w:rsidRPr="006A5F49" w:rsidRDefault="006A5F49" w:rsidP="00414230">
      <w:pPr>
        <w:jc w:val="both"/>
        <w:rPr>
          <w:color w:val="000000"/>
          <w:kern w:val="36"/>
          <w:lang w:eastAsia="et-EE"/>
        </w:rPr>
      </w:pPr>
      <w:r w:rsidRPr="006A5F49">
        <w:rPr>
          <w:color w:val="000000"/>
          <w:kern w:val="36"/>
          <w:lang w:eastAsia="et-EE"/>
        </w:rPr>
        <w:t>Aktsiakapitali suurenda</w:t>
      </w:r>
      <w:r w:rsidR="00414230">
        <w:rPr>
          <w:color w:val="000000"/>
          <w:kern w:val="36"/>
          <w:lang w:eastAsia="et-EE"/>
        </w:rPr>
        <w:t xml:space="preserve">takse alates </w:t>
      </w:r>
      <w:r w:rsidRPr="006A5F49">
        <w:rPr>
          <w:color w:val="000000"/>
          <w:kern w:val="36"/>
          <w:lang w:eastAsia="et-EE"/>
        </w:rPr>
        <w:t>31.12.2024</w:t>
      </w:r>
      <w:r w:rsidR="0034728B">
        <w:rPr>
          <w:color w:val="000000"/>
          <w:kern w:val="36"/>
          <w:lang w:eastAsia="et-EE"/>
        </w:rPr>
        <w:t>. a</w:t>
      </w:r>
      <w:r w:rsidR="00EB035F">
        <w:rPr>
          <w:color w:val="000000"/>
          <w:kern w:val="36"/>
          <w:lang w:eastAsia="et-EE"/>
        </w:rPr>
        <w:t>.</w:t>
      </w:r>
      <w:r w:rsidR="00414230">
        <w:rPr>
          <w:color w:val="000000"/>
          <w:kern w:val="36"/>
          <w:lang w:eastAsia="et-EE"/>
        </w:rPr>
        <w:t xml:space="preserve"> Peale seda 30. juuniks 2025. a </w:t>
      </w:r>
      <w:r w:rsidR="00414230">
        <w:rPr>
          <w:lang w:bidi="et-EE"/>
        </w:rPr>
        <w:t>peab iga liige, kes soovib aktsiaid märkida, esitama pangale märkimiskirja ja kinnitused nõuetekohaste seadusandlike protseduuride läbiviimise kohta.</w:t>
      </w:r>
    </w:p>
    <w:p w14:paraId="7479C326" w14:textId="77777777" w:rsidR="00C749A5" w:rsidRDefault="00C749A5" w:rsidP="005F41A5">
      <w:pPr>
        <w:jc w:val="both"/>
        <w:rPr>
          <w:spacing w:val="-3"/>
        </w:rPr>
      </w:pPr>
    </w:p>
    <w:p w14:paraId="1F6C9C30" w14:textId="24B09676" w:rsidR="000C6B26" w:rsidRDefault="0034728B" w:rsidP="0034728B">
      <w:pPr>
        <w:suppressAutoHyphens w:val="0"/>
        <w:jc w:val="both"/>
      </w:pPr>
      <w:r>
        <w:t>1.2 Eelnõu ettevalmistaja</w:t>
      </w:r>
    </w:p>
    <w:p w14:paraId="6DF79BA3" w14:textId="2743FA52" w:rsidR="0034728B" w:rsidRPr="00816553" w:rsidRDefault="0034728B" w:rsidP="0034728B">
      <w:pPr>
        <w:suppressAutoHyphens w:val="0"/>
        <w:jc w:val="both"/>
      </w:pPr>
      <w:r w:rsidRPr="00A820DE">
        <w:t>Otsuse eelnõu ja seletuskirja on ette valmistanud Rahandusministeeriumi EL ja rahvusvahelise koostöö osakonna nõunik</w:t>
      </w:r>
      <w:r w:rsidR="00464900">
        <w:t>ud</w:t>
      </w:r>
      <w:r w:rsidRPr="00A820DE">
        <w:t xml:space="preserve"> Priit Potisepp (telefon 53018156, </w:t>
      </w:r>
      <w:hyperlink r:id="rId12" w:history="1">
        <w:r w:rsidR="00A72E3E" w:rsidRPr="0012765E">
          <w:rPr>
            <w:rStyle w:val="Hperlink"/>
          </w:rPr>
          <w:t>priit.potisepp@fin.ee</w:t>
        </w:r>
      </w:hyperlink>
      <w:r w:rsidRPr="00A820DE">
        <w:t>)</w:t>
      </w:r>
      <w:r w:rsidR="00464900">
        <w:t xml:space="preserve"> ja Kristiina Abel (telefon </w:t>
      </w:r>
      <w:r w:rsidR="00464900" w:rsidRPr="00464900">
        <w:t>5660 0651</w:t>
      </w:r>
      <w:r w:rsidR="00464900">
        <w:t xml:space="preserve">, </w:t>
      </w:r>
      <w:hyperlink r:id="rId13" w:history="1">
        <w:r w:rsidR="00464900" w:rsidRPr="00347EBB">
          <w:rPr>
            <w:rStyle w:val="Hperlink"/>
          </w:rPr>
          <w:t>kristiina.abel@fin.ee</w:t>
        </w:r>
      </w:hyperlink>
      <w:r w:rsidR="00464900">
        <w:t xml:space="preserve">) ning </w:t>
      </w:r>
      <w:r w:rsidR="00A72E3E">
        <w:t>kooskõlasta</w:t>
      </w:r>
      <w:r w:rsidR="00315ADC">
        <w:t>nud</w:t>
      </w:r>
      <w:r w:rsidR="00A72E3E" w:rsidRPr="00A72E3E">
        <w:t xml:space="preserve"> personali- ja õigusosakonna nõunik Agnes Peterson (agnes.peterson@fin.ee, 58851301)</w:t>
      </w:r>
      <w:r w:rsidRPr="00244BB0">
        <w:t>.</w:t>
      </w:r>
      <w:r>
        <w:t xml:space="preserve"> </w:t>
      </w:r>
      <w:r w:rsidR="00EB035F">
        <w:t>Panga</w:t>
      </w:r>
      <w:r w:rsidR="00EB035F" w:rsidRPr="00816553">
        <w:t xml:space="preserve"> </w:t>
      </w:r>
      <w:r w:rsidRPr="00816553">
        <w:t>kapitalitõusu käsitlevad resolutsioonid on eesti keelde tõlkinud ja tõlke toimetanud T</w:t>
      </w:r>
      <w:r w:rsidR="00A820DE">
        <w:t>oimetaja t</w:t>
      </w:r>
      <w:r>
        <w:t>õlkebüroo</w:t>
      </w:r>
      <w:r w:rsidR="00A820DE">
        <w:t xml:space="preserve"> (</w:t>
      </w:r>
      <w:proofErr w:type="spellStart"/>
      <w:r>
        <w:t>Välek</w:t>
      </w:r>
      <w:proofErr w:type="spellEnd"/>
      <w:r>
        <w:t xml:space="preserve"> OÜ</w:t>
      </w:r>
      <w:r w:rsidR="00A820DE">
        <w:t>) (e-mail info@toimetaja.ee)</w:t>
      </w:r>
      <w:r>
        <w:t>.</w:t>
      </w:r>
    </w:p>
    <w:p w14:paraId="099348FB" w14:textId="77777777" w:rsidR="000E41A1" w:rsidRPr="00816553" w:rsidRDefault="000E41A1" w:rsidP="000E41A1">
      <w:pPr>
        <w:jc w:val="both"/>
        <w:rPr>
          <w:bCs/>
        </w:rPr>
      </w:pPr>
    </w:p>
    <w:p w14:paraId="271629CE" w14:textId="2B8D53DF" w:rsidR="00D3655D" w:rsidRDefault="00D3655D" w:rsidP="00A33F78">
      <w:pPr>
        <w:jc w:val="both"/>
      </w:pPr>
      <w:r>
        <w:t xml:space="preserve">1.3 </w:t>
      </w:r>
      <w:commentRangeStart w:id="1"/>
      <w:r>
        <w:t>Märkused</w:t>
      </w:r>
      <w:commentRangeEnd w:id="1"/>
      <w:r w:rsidR="00B85B85">
        <w:rPr>
          <w:rStyle w:val="Kommentaariviide"/>
        </w:rPr>
        <w:commentReference w:id="1"/>
      </w:r>
    </w:p>
    <w:p w14:paraId="7711B1C2" w14:textId="77777777" w:rsidR="00D3655D" w:rsidRDefault="00D3655D" w:rsidP="00D3655D">
      <w:pPr>
        <w:jc w:val="both"/>
      </w:pPr>
      <w:r w:rsidRPr="004F45E4">
        <w:t xml:space="preserve">Eelnõu ei ole seotud muude menetluses olevate eelnõudega, EL õiguse rakendamisega ega Vabariigi Valitsuse tegevusprogrammiga. </w:t>
      </w:r>
    </w:p>
    <w:p w14:paraId="20A8ED9A" w14:textId="77777777" w:rsidR="00D3655D" w:rsidRDefault="00D3655D" w:rsidP="00A33F78">
      <w:pPr>
        <w:jc w:val="both"/>
      </w:pPr>
    </w:p>
    <w:p w14:paraId="5C8D26D2" w14:textId="77777777" w:rsidR="00315ADC" w:rsidRDefault="00315ADC" w:rsidP="00A33F78">
      <w:pPr>
        <w:jc w:val="both"/>
      </w:pPr>
    </w:p>
    <w:p w14:paraId="41DC9946" w14:textId="510604AB" w:rsidR="00315ADC" w:rsidRPr="00816553" w:rsidRDefault="00315ADC" w:rsidP="00315ADC">
      <w:pPr>
        <w:jc w:val="both"/>
        <w:rPr>
          <w:b/>
          <w:bCs/>
        </w:rPr>
      </w:pPr>
      <w:r>
        <w:rPr>
          <w:b/>
          <w:bCs/>
        </w:rPr>
        <w:t>2</w:t>
      </w:r>
      <w:r w:rsidRPr="00816553">
        <w:rPr>
          <w:b/>
          <w:bCs/>
        </w:rPr>
        <w:t xml:space="preserve">. </w:t>
      </w:r>
      <w:r>
        <w:rPr>
          <w:b/>
          <w:bCs/>
        </w:rPr>
        <w:t>Panga aktsiate märkimine</w:t>
      </w:r>
    </w:p>
    <w:p w14:paraId="49EA7022" w14:textId="77777777" w:rsidR="00315ADC" w:rsidRDefault="00315ADC" w:rsidP="00A33F78">
      <w:pPr>
        <w:jc w:val="both"/>
      </w:pPr>
    </w:p>
    <w:p w14:paraId="72638518" w14:textId="2E172B72" w:rsidR="005002AC" w:rsidRPr="00816553" w:rsidRDefault="00463440" w:rsidP="00A33F78">
      <w:pPr>
        <w:jc w:val="both"/>
        <w:rPr>
          <w:highlight w:val="yellow"/>
        </w:rPr>
      </w:pPr>
      <w:r>
        <w:t>Panga</w:t>
      </w:r>
      <w:r w:rsidRPr="00816553">
        <w:t xml:space="preserve"> </w:t>
      </w:r>
      <w:r w:rsidR="006A58CA" w:rsidRPr="00816553">
        <w:t xml:space="preserve">aktsiakapitali võib suurendada soovitatavaks peetaval ajal ja tingimustel, kui selle poolt on vähemalt kaks kolmandikku </w:t>
      </w:r>
      <w:r w:rsidR="00D3655D">
        <w:t>p</w:t>
      </w:r>
      <w:r w:rsidR="009726A6">
        <w:t xml:space="preserve">anga </w:t>
      </w:r>
      <w:r w:rsidR="00D3655D">
        <w:t>j</w:t>
      </w:r>
      <w:r w:rsidR="009726A6">
        <w:t>uhatajate</w:t>
      </w:r>
      <w:r w:rsidR="00D44C2E" w:rsidRPr="00816553">
        <w:t xml:space="preserve"> </w:t>
      </w:r>
      <w:r w:rsidR="00D3655D">
        <w:t>n</w:t>
      </w:r>
      <w:r w:rsidR="00D44C2E" w:rsidRPr="00816553">
        <w:t>õukogu liikmetest</w:t>
      </w:r>
      <w:r w:rsidR="006A58CA" w:rsidRPr="00816553">
        <w:t xml:space="preserve">, kes esindavad vähemalt kolme neljandikku liikmete kogu-hääleõigusest. </w:t>
      </w:r>
      <w:r w:rsidR="005A7939" w:rsidRPr="00816553">
        <w:t xml:space="preserve">Eesti esindaja </w:t>
      </w:r>
      <w:r w:rsidR="00D3655D">
        <w:t>j</w:t>
      </w:r>
      <w:r w:rsidR="009726A6">
        <w:t xml:space="preserve">uhatajate </w:t>
      </w:r>
      <w:r w:rsidR="00D3655D">
        <w:t>n</w:t>
      </w:r>
      <w:r w:rsidR="005A7939" w:rsidRPr="00816553">
        <w:t>õukogus on rahandusminister</w:t>
      </w:r>
      <w:r w:rsidR="005A7939" w:rsidRPr="00816553">
        <w:rPr>
          <w:rStyle w:val="Allmrkuseviide"/>
          <w:i/>
        </w:rPr>
        <w:footnoteReference w:id="2"/>
      </w:r>
      <w:r w:rsidR="005A7939" w:rsidRPr="00816553">
        <w:t xml:space="preserve">. </w:t>
      </w:r>
      <w:r w:rsidR="006E3E12" w:rsidRPr="00816553">
        <w:rPr>
          <w:iCs/>
        </w:rPr>
        <w:t xml:space="preserve">Asutamislepingu </w:t>
      </w:r>
      <w:r w:rsidR="006E3E12" w:rsidRPr="00816553">
        <w:t>a</w:t>
      </w:r>
      <w:r w:rsidR="006A58CA" w:rsidRPr="00816553">
        <w:t xml:space="preserve">rtikli 5 punkti 3 järgi on lubatud aktsiakapitali suurenemise korral igal liikmel võimalus märkida aktsiaid </w:t>
      </w:r>
      <w:r w:rsidR="004028EA">
        <w:t>j</w:t>
      </w:r>
      <w:r w:rsidR="009726A6">
        <w:t xml:space="preserve">uhatajate </w:t>
      </w:r>
      <w:r w:rsidR="004028EA">
        <w:t>n</w:t>
      </w:r>
      <w:r w:rsidR="006A58CA" w:rsidRPr="00816553">
        <w:t xml:space="preserve">õukogu poolt määratud tingimustel ja proportsioonis, mis vastab aktsiakapitali suurendamisele ja tema poolt märgitavate aktsiate suhtele kogu märgitavasse aktsiakapitali vahetult enne seda suurendamist. </w:t>
      </w:r>
      <w:r w:rsidR="00192377">
        <w:t>Kuigi ü</w:t>
      </w:r>
      <w:r w:rsidR="006A58CA" w:rsidRPr="00816553">
        <w:t>kski liige ei ole kohustatud märkima mis tahes osa aktsiakapitali suurendamisest</w:t>
      </w:r>
      <w:r w:rsidR="00192377">
        <w:t xml:space="preserve">, </w:t>
      </w:r>
      <w:r w:rsidR="00073652" w:rsidRPr="00816553">
        <w:t>eelda</w:t>
      </w:r>
      <w:r w:rsidR="008955F0">
        <w:t xml:space="preserve">takse, et </w:t>
      </w:r>
      <w:r w:rsidR="008538A2">
        <w:t xml:space="preserve">kõik </w:t>
      </w:r>
      <w:r w:rsidR="007F6A48">
        <w:t>p</w:t>
      </w:r>
      <w:r w:rsidR="00073652" w:rsidRPr="00816553">
        <w:t>anga liikmed</w:t>
      </w:r>
      <w:r w:rsidR="008955F0">
        <w:t xml:space="preserve"> seda teevad</w:t>
      </w:r>
      <w:r w:rsidR="00073652" w:rsidRPr="00816553">
        <w:t>.</w:t>
      </w:r>
      <w:r w:rsidR="006A58CA" w:rsidRPr="00816553">
        <w:rPr>
          <w:iCs/>
        </w:rPr>
        <w:t xml:space="preserve"> A</w:t>
      </w:r>
      <w:r w:rsidR="005002AC" w:rsidRPr="00816553">
        <w:rPr>
          <w:iCs/>
        </w:rPr>
        <w:t>sutamislepingu a</w:t>
      </w:r>
      <w:r w:rsidR="006A58CA" w:rsidRPr="00816553">
        <w:rPr>
          <w:iCs/>
        </w:rPr>
        <w:t>rtikl</w:t>
      </w:r>
      <w:r w:rsidR="00D44C2E" w:rsidRPr="00816553">
        <w:rPr>
          <w:iCs/>
        </w:rPr>
        <w:t>i</w:t>
      </w:r>
      <w:r w:rsidR="006A58CA" w:rsidRPr="00816553">
        <w:rPr>
          <w:iCs/>
        </w:rPr>
        <w:t xml:space="preserve"> 5 punkti 1 kohaselt märgib i</w:t>
      </w:r>
      <w:r w:rsidR="006A58CA" w:rsidRPr="00816553">
        <w:t>ga liige aktsiaid oma seaduslikke nõudeid</w:t>
      </w:r>
      <w:r w:rsidR="00BA199F">
        <w:t xml:space="preserve"> järgides</w:t>
      </w:r>
      <w:r w:rsidR="006A58CA" w:rsidRPr="00816553">
        <w:t>.</w:t>
      </w:r>
    </w:p>
    <w:p w14:paraId="6EF5E799" w14:textId="77777777" w:rsidR="00073652" w:rsidRPr="00816553" w:rsidRDefault="00073652" w:rsidP="000C4CC7">
      <w:pPr>
        <w:jc w:val="both"/>
      </w:pPr>
    </w:p>
    <w:p w14:paraId="27B7197B" w14:textId="5BA198CE" w:rsidR="002A61F4" w:rsidRDefault="00C02D82" w:rsidP="00315ADC">
      <w:pPr>
        <w:jc w:val="both"/>
      </w:pPr>
      <w:bookmarkStart w:id="2" w:name="bookmark18"/>
      <w:bookmarkEnd w:id="2"/>
      <w:r w:rsidRPr="002A61F4">
        <w:t>S</w:t>
      </w:r>
      <w:r w:rsidR="00A33F78" w:rsidRPr="002A61F4">
        <w:t>isse</w:t>
      </w:r>
      <w:r w:rsidR="009663BB" w:rsidRPr="002A61F4">
        <w:t>makstava</w:t>
      </w:r>
      <w:r w:rsidRPr="002A61F4">
        <w:t>te</w:t>
      </w:r>
      <w:r w:rsidR="00A33F78" w:rsidRPr="002A61F4">
        <w:t xml:space="preserve"> aktsia</w:t>
      </w:r>
      <w:r w:rsidRPr="002A61F4">
        <w:t>te</w:t>
      </w:r>
      <w:r w:rsidR="00A33F78" w:rsidRPr="002A61F4">
        <w:t xml:space="preserve"> märki</w:t>
      </w:r>
      <w:r w:rsidRPr="002A61F4">
        <w:t>miseks</w:t>
      </w:r>
      <w:r w:rsidR="00A33F78" w:rsidRPr="002A61F4">
        <w:t xml:space="preserve"> edasta</w:t>
      </w:r>
      <w:r w:rsidRPr="002A61F4">
        <w:t>b liige</w:t>
      </w:r>
      <w:r w:rsidR="00A33F78" w:rsidRPr="002A61F4">
        <w:t xml:space="preserve"> </w:t>
      </w:r>
      <w:r w:rsidR="00EB035F" w:rsidRPr="002A61F4">
        <w:t xml:space="preserve">pangale </w:t>
      </w:r>
      <w:r w:rsidR="00A33F78" w:rsidRPr="002A61F4">
        <w:t xml:space="preserve">nõutavad </w:t>
      </w:r>
      <w:r w:rsidR="00A106B1" w:rsidRPr="002A61F4">
        <w:t>märkimis</w:t>
      </w:r>
      <w:r w:rsidR="00A33F78" w:rsidRPr="002A61F4">
        <w:t>dokumendid</w:t>
      </w:r>
      <w:r w:rsidR="002A61F4" w:rsidRPr="002A61F4">
        <w:t>:</w:t>
      </w:r>
      <w:r w:rsidR="00395516">
        <w:t xml:space="preserve"> </w:t>
      </w:r>
      <w:r w:rsidR="002A61F4" w:rsidRPr="002A61F4">
        <w:rPr>
          <w:lang w:bidi="et-EE"/>
        </w:rPr>
        <w:t>märkimiskiri, millega märgitakse sissemakstavad aktsiad kooskõlas märkimiskirjas toodud arvuga; kinnitus, et liige on nõuetekohaselt teinud kõik seadusandlikud ja muud sisemised toimingud, mis on vajalikud märkimise tegemiseks; ja lubadus esitada toimingute kohta pangale nõutavat teavet. Märkimiskiri jõustub ja selle alusel tehtud märkimine loetakse sooritatuks jõustumiskuupäeval</w:t>
      </w:r>
      <w:r w:rsidR="002A61F4">
        <w:rPr>
          <w:lang w:bidi="et-EE"/>
        </w:rPr>
        <w:t xml:space="preserve"> (31.12.2024 a)</w:t>
      </w:r>
      <w:r w:rsidR="002A61F4" w:rsidRPr="002A61F4">
        <w:rPr>
          <w:lang w:bidi="et-EE"/>
        </w:rPr>
        <w:t xml:space="preserve"> või päeval, mil pank teatab aktsiaid märkinud liikmele, et liikme poolt esitatud dokumendid on pangale vastuvõetavad, olenevalt sellest, kumb </w:t>
      </w:r>
      <w:r w:rsidR="00A12F3B">
        <w:rPr>
          <w:lang w:bidi="et-EE"/>
        </w:rPr>
        <w:t xml:space="preserve">kuupäev </w:t>
      </w:r>
      <w:r w:rsidR="002A61F4" w:rsidRPr="002A61F4">
        <w:rPr>
          <w:lang w:bidi="et-EE"/>
        </w:rPr>
        <w:t>on hilisem.</w:t>
      </w:r>
      <w:r w:rsidR="00395516">
        <w:rPr>
          <w:lang w:bidi="et-EE"/>
        </w:rPr>
        <w:t xml:space="preserve"> </w:t>
      </w:r>
      <w:r w:rsidR="002A61F4">
        <w:t>R</w:t>
      </w:r>
      <w:r w:rsidR="005E4135" w:rsidRPr="00AE1266">
        <w:t>ahandus</w:t>
      </w:r>
      <w:r w:rsidR="00A106B1" w:rsidRPr="00AE1266">
        <w:t xml:space="preserve">- </w:t>
      </w:r>
      <w:r w:rsidR="005E4135" w:rsidRPr="00AE1266">
        <w:t>ja justiitsministri</w:t>
      </w:r>
      <w:r w:rsidR="00A106B1" w:rsidRPr="00AE1266">
        <w:t>t</w:t>
      </w:r>
      <w:r w:rsidR="008E7AE9" w:rsidRPr="00AE1266">
        <w:t xml:space="preserve"> </w:t>
      </w:r>
      <w:r w:rsidR="002A61F4">
        <w:t xml:space="preserve">volitatakse </w:t>
      </w:r>
      <w:r w:rsidR="005C781E">
        <w:t>teostama vastavaid toimingui</w:t>
      </w:r>
      <w:r w:rsidR="00334C7D">
        <w:t>d</w:t>
      </w:r>
      <w:r w:rsidR="00A106B1" w:rsidRPr="00AE1266">
        <w:t xml:space="preserve">. </w:t>
      </w:r>
    </w:p>
    <w:p w14:paraId="590A407F" w14:textId="77777777" w:rsidR="002A61F4" w:rsidRDefault="002A61F4" w:rsidP="00AE1266">
      <w:pPr>
        <w:pStyle w:val="Loendilik"/>
        <w:spacing w:after="0" w:line="240" w:lineRule="auto"/>
        <w:ind w:left="0"/>
        <w:jc w:val="both"/>
        <w:rPr>
          <w:rFonts w:ascii="Times New Roman" w:hAnsi="Times New Roman"/>
          <w:sz w:val="24"/>
          <w:szCs w:val="24"/>
        </w:rPr>
      </w:pPr>
    </w:p>
    <w:p w14:paraId="227E87F0" w14:textId="57AFA512" w:rsidR="002A61F4" w:rsidRDefault="00A33F78" w:rsidP="002A61F4">
      <w:pPr>
        <w:jc w:val="both"/>
      </w:pPr>
      <w:r w:rsidRPr="00AE1266">
        <w:t xml:space="preserve">Aktsiate märkimisega võetakse Eesti Vabariigile rahaline kohustus. </w:t>
      </w:r>
      <w:r w:rsidR="00DE0900">
        <w:t xml:space="preserve">Aktsiakapitali </w:t>
      </w:r>
      <w:r w:rsidRPr="00AE1266">
        <w:rPr>
          <w:spacing w:val="-3"/>
        </w:rPr>
        <w:t>suuren</w:t>
      </w:r>
      <w:r w:rsidR="00DE0900">
        <w:rPr>
          <w:spacing w:val="-3"/>
        </w:rPr>
        <w:t>damist käsitleva</w:t>
      </w:r>
      <w:r w:rsidRPr="00AE1266">
        <w:rPr>
          <w:spacing w:val="-3"/>
        </w:rPr>
        <w:t xml:space="preserve"> Riigikogu otsuse heakskiitmise aluseks on</w:t>
      </w:r>
      <w:r w:rsidRPr="00AE1266">
        <w:t xml:space="preserve"> EV Põhiseaduse § 65 p 10, mille kohaselt Riigikogu </w:t>
      </w:r>
      <w:r w:rsidRPr="00AE1266">
        <w:rPr>
          <w:lang w:eastAsia="et-EE"/>
        </w:rPr>
        <w:t>otsustab Vabariigi Valitsuse ettepanekul riigilaenude tegemise ja riigile muude varaliste kohustuste võtmise.</w:t>
      </w:r>
      <w:r w:rsidR="002A61F4">
        <w:rPr>
          <w:lang w:eastAsia="et-EE"/>
        </w:rPr>
        <w:t xml:space="preserve"> </w:t>
      </w:r>
      <w:r w:rsidR="002A61F4" w:rsidRPr="00144746">
        <w:t>Eelnõu vastuvõtmiseks otsusena on vajalik Riigikogu koosseisu häälteenamus, sest tegemist on riigile varalise kohustuse võtmisega põhiseaduse § 104 p 15 tähenduses.</w:t>
      </w:r>
    </w:p>
    <w:p w14:paraId="1C8291D3" w14:textId="77777777" w:rsidR="00DE0900" w:rsidRDefault="00DE0900" w:rsidP="00596E70">
      <w:pPr>
        <w:jc w:val="both"/>
      </w:pPr>
    </w:p>
    <w:p w14:paraId="06A032E1" w14:textId="1AD075B1" w:rsidR="00A73AED" w:rsidRDefault="00596E70" w:rsidP="006971CB">
      <w:pPr>
        <w:suppressAutoHyphens w:val="0"/>
        <w:jc w:val="both"/>
      </w:pPr>
      <w:r w:rsidRPr="00F97741">
        <w:t>Eesti on</w:t>
      </w:r>
      <w:r w:rsidRPr="00816553">
        <w:t xml:space="preserve"> </w:t>
      </w:r>
      <w:r w:rsidR="0037442C">
        <w:t>p</w:t>
      </w:r>
      <w:r w:rsidRPr="00816553">
        <w:t xml:space="preserve">anga aktsiaid märkinud </w:t>
      </w:r>
      <w:r>
        <w:t>kolmel</w:t>
      </w:r>
      <w:r w:rsidRPr="00816553">
        <w:t xml:space="preserve"> korral: </w:t>
      </w:r>
      <w:r w:rsidR="0037442C">
        <w:t>p</w:t>
      </w:r>
      <w:r w:rsidR="00DE0900">
        <w:t xml:space="preserve">angaga </w:t>
      </w:r>
      <w:r w:rsidRPr="00816553">
        <w:t>liitudes 1000 aktsiat</w:t>
      </w:r>
      <w:r>
        <w:t>,</w:t>
      </w:r>
      <w:r w:rsidRPr="00816553">
        <w:t xml:space="preserve"> 1997</w:t>
      </w:r>
      <w:r w:rsidR="0037442C">
        <w:t>.</w:t>
      </w:r>
      <w:r>
        <w:t xml:space="preserve"> </w:t>
      </w:r>
      <w:r w:rsidRPr="00816553">
        <w:t>a jõustunud kapitalisuurenduse käigus samuti 1000 aktsiat</w:t>
      </w:r>
      <w:r>
        <w:t xml:space="preserve"> ning 2011. a 1001 aktsiat (millest 900 o</w:t>
      </w:r>
      <w:r w:rsidR="00DE0900">
        <w:t>n</w:t>
      </w:r>
      <w:r>
        <w:t xml:space="preserve"> sissenõutavad ning 101</w:t>
      </w:r>
      <w:r w:rsidR="00DE0900">
        <w:t xml:space="preserve"> </w:t>
      </w:r>
      <w:r>
        <w:t xml:space="preserve">sisse makstud </w:t>
      </w:r>
      <w:r w:rsidR="00FC4FA5">
        <w:t>p</w:t>
      </w:r>
      <w:r>
        <w:t>anga reservide arvelt)</w:t>
      </w:r>
      <w:r w:rsidRPr="00816553">
        <w:t>.</w:t>
      </w:r>
      <w:r>
        <w:t xml:space="preserve"> Seega on Eestil enne käesolevat kapitalisuurenduse ringi 3001 aktsiat, millest 626 on sissemakstavad ja 2375 sissenõutavad. Peale 403 uue aktsia märkimist saab Eestil olema 3404 aktsiat, millest 1029 on sissemakstavad ja 2375 sissenõutavad.</w:t>
      </w:r>
      <w:r w:rsidRPr="00816553">
        <w:t xml:space="preserve"> Protsentuaalselt on Eesti osalus </w:t>
      </w:r>
      <w:r w:rsidR="00FC4FA5">
        <w:t>p</w:t>
      </w:r>
      <w:r w:rsidRPr="00816553">
        <w:t>anga aktsiakapitalis 0,1%</w:t>
      </w:r>
      <w:r>
        <w:t>. Kui kõik tänased aktsionärid osalevad kapitalisuurenduses, siis see osaluse määr ei muutu.</w:t>
      </w:r>
      <w:r w:rsidRPr="00816553">
        <w:t xml:space="preserve"> </w:t>
      </w:r>
    </w:p>
    <w:p w14:paraId="3DD05F3E" w14:textId="77777777" w:rsidR="001D25EA" w:rsidRPr="00816553" w:rsidRDefault="001D25EA" w:rsidP="001D25EA"/>
    <w:p w14:paraId="7DE29A19" w14:textId="0B1173AC" w:rsidR="0089514F" w:rsidRPr="00816553" w:rsidRDefault="00315ADC">
      <w:pPr>
        <w:pStyle w:val="Pealkiri1"/>
        <w:numPr>
          <w:ilvl w:val="0"/>
          <w:numId w:val="0"/>
        </w:numPr>
      </w:pPr>
      <w:r>
        <w:t>3</w:t>
      </w:r>
      <w:r w:rsidR="00D00F26" w:rsidRPr="00816553">
        <w:t>.</w:t>
      </w:r>
      <w:r w:rsidR="0089514F" w:rsidRPr="00816553">
        <w:t xml:space="preserve"> </w:t>
      </w:r>
      <w:r>
        <w:t>Riigikogu o</w:t>
      </w:r>
      <w:r w:rsidR="00D72C5B" w:rsidRPr="00816553">
        <w:t>tsuse</w:t>
      </w:r>
      <w:r w:rsidR="00B62F6C" w:rsidRPr="00816553">
        <w:t xml:space="preserve"> </w:t>
      </w:r>
      <w:r w:rsidR="0089514F" w:rsidRPr="00816553">
        <w:t>eesmärk</w:t>
      </w:r>
      <w:r w:rsidR="00874C52">
        <w:t xml:space="preserve"> ja sisu</w:t>
      </w:r>
    </w:p>
    <w:p w14:paraId="793EA358" w14:textId="77777777" w:rsidR="003A1357" w:rsidRPr="00816553" w:rsidRDefault="003A1357" w:rsidP="008E2C7D">
      <w:pPr>
        <w:jc w:val="both"/>
      </w:pPr>
    </w:p>
    <w:p w14:paraId="42E9BE26" w14:textId="33FA94FD" w:rsidR="00874C52" w:rsidRDefault="00874C52" w:rsidP="00874C52">
      <w:pPr>
        <w:suppressAutoHyphens w:val="0"/>
        <w:autoSpaceDE w:val="0"/>
        <w:autoSpaceDN w:val="0"/>
        <w:adjustRightInd w:val="0"/>
        <w:jc w:val="both"/>
        <w:rPr>
          <w:spacing w:val="-3"/>
          <w:lang w:eastAsia="et-EE"/>
        </w:rPr>
      </w:pPr>
      <w:r>
        <w:rPr>
          <w:spacing w:val="-3"/>
          <w:lang w:eastAsia="et-EE"/>
        </w:rPr>
        <w:t>O</w:t>
      </w:r>
      <w:r w:rsidRPr="00FE622B">
        <w:rPr>
          <w:spacing w:val="-3"/>
          <w:lang w:eastAsia="et-EE"/>
        </w:rPr>
        <w:t xml:space="preserve">tsusega annab Riigikogu nõusoleku suurendada Eesti Vabariigi osalust </w:t>
      </w:r>
      <w:r>
        <w:rPr>
          <w:spacing w:val="-3"/>
          <w:lang w:eastAsia="et-EE"/>
        </w:rPr>
        <w:t>Pangas</w:t>
      </w:r>
      <w:r w:rsidRPr="00FE622B">
        <w:rPr>
          <w:spacing w:val="-3"/>
          <w:lang w:eastAsia="et-EE"/>
        </w:rPr>
        <w:t xml:space="preserve"> </w:t>
      </w:r>
      <w:r>
        <w:rPr>
          <w:spacing w:val="-3"/>
          <w:lang w:eastAsia="et-EE"/>
        </w:rPr>
        <w:t>403</w:t>
      </w:r>
      <w:r w:rsidRPr="00FE622B">
        <w:rPr>
          <w:spacing w:val="-3"/>
          <w:lang w:eastAsia="et-EE"/>
        </w:rPr>
        <w:t xml:space="preserve"> sisse</w:t>
      </w:r>
      <w:r>
        <w:rPr>
          <w:spacing w:val="-3"/>
          <w:lang w:eastAsia="et-EE"/>
        </w:rPr>
        <w:t>makstava</w:t>
      </w:r>
      <w:r w:rsidRPr="00FE622B">
        <w:rPr>
          <w:spacing w:val="-3"/>
          <w:lang w:eastAsia="et-EE"/>
        </w:rPr>
        <w:t xml:space="preserve"> aktsia ulatuses koguväärtuses </w:t>
      </w:r>
      <w:r>
        <w:rPr>
          <w:spacing w:val="-3"/>
          <w:lang w:eastAsia="et-EE"/>
        </w:rPr>
        <w:t>4</w:t>
      </w:r>
      <w:r w:rsidRPr="00FE622B">
        <w:rPr>
          <w:spacing w:val="-3"/>
          <w:lang w:eastAsia="et-EE"/>
        </w:rPr>
        <w:t xml:space="preserve"> </w:t>
      </w:r>
      <w:r>
        <w:rPr>
          <w:spacing w:val="-3"/>
          <w:lang w:eastAsia="et-EE"/>
        </w:rPr>
        <w:t>030</w:t>
      </w:r>
      <w:r w:rsidRPr="00FE622B">
        <w:rPr>
          <w:spacing w:val="-3"/>
          <w:lang w:eastAsia="et-EE"/>
        </w:rPr>
        <w:t xml:space="preserve"> 000 </w:t>
      </w:r>
      <w:r w:rsidRPr="00FE622B">
        <w:rPr>
          <w:color w:val="000000"/>
          <w:spacing w:val="-3"/>
          <w:lang w:eastAsia="et-EE"/>
        </w:rPr>
        <w:t>eurot</w:t>
      </w:r>
      <w:r w:rsidRPr="00FE622B">
        <w:rPr>
          <w:color w:val="000000"/>
          <w:kern w:val="36"/>
          <w:lang w:eastAsia="et-EE"/>
        </w:rPr>
        <w:t xml:space="preserve"> vastavalt</w:t>
      </w:r>
      <w:r>
        <w:rPr>
          <w:color w:val="000000"/>
          <w:kern w:val="36"/>
          <w:lang w:eastAsia="et-EE"/>
        </w:rPr>
        <w:t xml:space="preserve"> </w:t>
      </w:r>
      <w:r w:rsidR="0034728B">
        <w:rPr>
          <w:color w:val="000000"/>
          <w:kern w:val="36"/>
          <w:lang w:eastAsia="et-EE"/>
        </w:rPr>
        <w:t>p</w:t>
      </w:r>
      <w:r>
        <w:rPr>
          <w:color w:val="000000"/>
          <w:kern w:val="36"/>
          <w:lang w:eastAsia="et-EE"/>
        </w:rPr>
        <w:t xml:space="preserve">anga  </w:t>
      </w:r>
      <w:r w:rsidR="0034728B">
        <w:rPr>
          <w:color w:val="000000"/>
          <w:kern w:val="36"/>
          <w:lang w:eastAsia="et-EE"/>
        </w:rPr>
        <w:t>j</w:t>
      </w:r>
      <w:r>
        <w:rPr>
          <w:color w:val="000000"/>
          <w:kern w:val="36"/>
          <w:lang w:eastAsia="et-EE"/>
        </w:rPr>
        <w:t xml:space="preserve">uhatajate </w:t>
      </w:r>
      <w:r w:rsidR="00856F80">
        <w:rPr>
          <w:color w:val="000000"/>
          <w:kern w:val="36"/>
          <w:lang w:eastAsia="et-EE"/>
        </w:rPr>
        <w:t>n</w:t>
      </w:r>
      <w:r>
        <w:rPr>
          <w:color w:val="000000"/>
          <w:kern w:val="36"/>
          <w:lang w:eastAsia="et-EE"/>
        </w:rPr>
        <w:t>õukogu 15. detsembri 2023</w:t>
      </w:r>
      <w:r w:rsidR="00FC4FA5">
        <w:rPr>
          <w:color w:val="000000"/>
          <w:kern w:val="36"/>
          <w:lang w:eastAsia="et-EE"/>
        </w:rPr>
        <w:t>.a</w:t>
      </w:r>
      <w:r>
        <w:rPr>
          <w:color w:val="000000"/>
          <w:kern w:val="36"/>
          <w:lang w:eastAsia="et-EE"/>
        </w:rPr>
        <w:t xml:space="preserve"> </w:t>
      </w:r>
      <w:r w:rsidRPr="00FE622B">
        <w:rPr>
          <w:color w:val="000000"/>
          <w:kern w:val="36"/>
          <w:lang w:eastAsia="et-EE"/>
        </w:rPr>
        <w:t>resolutsioonis</w:t>
      </w:r>
      <w:r>
        <w:rPr>
          <w:color w:val="000000"/>
          <w:kern w:val="36"/>
          <w:lang w:eastAsia="et-EE"/>
        </w:rPr>
        <w:t xml:space="preserve"> nr 265</w:t>
      </w:r>
      <w:r w:rsidRPr="00FE622B">
        <w:rPr>
          <w:color w:val="000000"/>
          <w:kern w:val="36"/>
          <w:lang w:eastAsia="et-EE"/>
        </w:rPr>
        <w:t xml:space="preserve"> märgitud tingimustele</w:t>
      </w:r>
      <w:r w:rsidRPr="00FE622B">
        <w:rPr>
          <w:color w:val="000000"/>
          <w:spacing w:val="-3"/>
          <w:lang w:eastAsia="et-EE"/>
        </w:rPr>
        <w:t>. Justiitsministrit ja rahandusministrit volitatakse</w:t>
      </w:r>
      <w:r>
        <w:rPr>
          <w:color w:val="000000"/>
          <w:spacing w:val="-3"/>
          <w:lang w:eastAsia="et-EE"/>
        </w:rPr>
        <w:t xml:space="preserve"> tegema</w:t>
      </w:r>
      <w:r w:rsidRPr="00FE622B">
        <w:rPr>
          <w:color w:val="000000"/>
          <w:spacing w:val="-3"/>
          <w:lang w:eastAsia="et-EE"/>
        </w:rPr>
        <w:t xml:space="preserve"> aktsiate märkimiseks vajalikke toiminguid. </w:t>
      </w:r>
      <w:r>
        <w:rPr>
          <w:color w:val="000000"/>
          <w:spacing w:val="-3"/>
          <w:lang w:eastAsia="et-EE"/>
        </w:rPr>
        <w:t xml:space="preserve"> </w:t>
      </w:r>
      <w:r>
        <w:rPr>
          <w:spacing w:val="-3"/>
          <w:lang w:eastAsia="et-EE"/>
        </w:rPr>
        <w:t>Otsus jõustub selle allakirjutamisel.</w:t>
      </w:r>
    </w:p>
    <w:p w14:paraId="1C3089A1" w14:textId="4A3FD54D" w:rsidR="00681062" w:rsidRDefault="00681062" w:rsidP="00681062">
      <w:pPr>
        <w:pStyle w:val="Bodytext1"/>
        <w:spacing w:before="240" w:after="20" w:line="100" w:lineRule="atLeast"/>
        <w:ind w:firstLine="0"/>
        <w:rPr>
          <w:sz w:val="24"/>
          <w:szCs w:val="24"/>
          <w:lang w:val="et-EE"/>
        </w:rPr>
      </w:pPr>
      <w:r>
        <w:rPr>
          <w:sz w:val="24"/>
          <w:szCs w:val="24"/>
          <w:lang w:val="et-EE"/>
        </w:rPr>
        <w:t xml:space="preserve">Aktsiate eest tuleb tasuda viie võrdse </w:t>
      </w:r>
      <w:r w:rsidR="00B82CFC">
        <w:rPr>
          <w:sz w:val="24"/>
          <w:szCs w:val="24"/>
          <w:lang w:val="et-EE"/>
        </w:rPr>
        <w:t xml:space="preserve">(806 000 eurot) </w:t>
      </w:r>
      <w:r>
        <w:rPr>
          <w:sz w:val="24"/>
          <w:szCs w:val="24"/>
          <w:lang w:val="et-EE"/>
        </w:rPr>
        <w:t>aastase osamaksena.</w:t>
      </w:r>
      <w:r w:rsidR="003B1730">
        <w:rPr>
          <w:sz w:val="24"/>
          <w:szCs w:val="24"/>
          <w:lang w:val="et-EE"/>
        </w:rPr>
        <w:t xml:space="preserve"> </w:t>
      </w:r>
      <w:r>
        <w:rPr>
          <w:sz w:val="24"/>
          <w:szCs w:val="24"/>
          <w:lang w:val="et-EE"/>
        </w:rPr>
        <w:t>Esimene osamakse tuleb teha hiljemalt 30. aprillil 2025</w:t>
      </w:r>
      <w:r w:rsidR="00FC4FA5">
        <w:rPr>
          <w:sz w:val="24"/>
          <w:szCs w:val="24"/>
          <w:lang w:val="et-EE"/>
        </w:rPr>
        <w:t>. a</w:t>
      </w:r>
      <w:r>
        <w:rPr>
          <w:sz w:val="24"/>
          <w:szCs w:val="24"/>
          <w:lang w:val="et-EE"/>
        </w:rPr>
        <w:t xml:space="preserve"> või 60 päeva pärast märkimiskirja jõustumist olenevalt sellest, kumb on hilisem. Ülejäänud neli osamakset tasutakse hiljemalt 30.</w:t>
      </w:r>
      <w:r w:rsidR="00FC4FA5">
        <w:rPr>
          <w:sz w:val="24"/>
          <w:szCs w:val="24"/>
          <w:lang w:val="et-EE"/>
        </w:rPr>
        <w:t xml:space="preserve"> </w:t>
      </w:r>
      <w:r>
        <w:rPr>
          <w:sz w:val="24"/>
          <w:szCs w:val="24"/>
          <w:lang w:val="et-EE"/>
        </w:rPr>
        <w:t>aprilli</w:t>
      </w:r>
      <w:r w:rsidR="007E4908">
        <w:rPr>
          <w:sz w:val="24"/>
          <w:szCs w:val="24"/>
          <w:lang w:val="et-EE"/>
        </w:rPr>
        <w:t>l kuni</w:t>
      </w:r>
      <w:r>
        <w:rPr>
          <w:sz w:val="24"/>
          <w:szCs w:val="24"/>
          <w:lang w:val="et-EE"/>
        </w:rPr>
        <w:t xml:space="preserve"> 202</w:t>
      </w:r>
      <w:r w:rsidR="007E4908">
        <w:rPr>
          <w:sz w:val="24"/>
          <w:szCs w:val="24"/>
          <w:lang w:val="et-EE"/>
        </w:rPr>
        <w:t>9 a</w:t>
      </w:r>
      <w:r>
        <w:rPr>
          <w:sz w:val="24"/>
          <w:szCs w:val="24"/>
          <w:lang w:val="et-EE"/>
        </w:rPr>
        <w:t>.</w:t>
      </w:r>
    </w:p>
    <w:p w14:paraId="0D1CA674" w14:textId="77777777" w:rsidR="00681062" w:rsidRPr="003F7DFB" w:rsidRDefault="00681062" w:rsidP="00874C52">
      <w:pPr>
        <w:suppressAutoHyphens w:val="0"/>
        <w:autoSpaceDE w:val="0"/>
        <w:autoSpaceDN w:val="0"/>
        <w:adjustRightInd w:val="0"/>
        <w:jc w:val="both"/>
        <w:rPr>
          <w:color w:val="000000"/>
          <w:spacing w:val="-3"/>
          <w:lang w:eastAsia="et-EE"/>
        </w:rPr>
      </w:pPr>
    </w:p>
    <w:p w14:paraId="1F2A7620" w14:textId="0DE6C830" w:rsidR="009B6799" w:rsidRDefault="00FE6539" w:rsidP="00435A53">
      <w:pPr>
        <w:jc w:val="both"/>
        <w:rPr>
          <w:spacing w:val="-3"/>
        </w:rPr>
      </w:pPr>
      <w:r>
        <w:rPr>
          <w:spacing w:val="-3"/>
        </w:rPr>
        <w:t xml:space="preserve">Panga </w:t>
      </w:r>
      <w:r w:rsidR="007E4908">
        <w:rPr>
          <w:spacing w:val="-3"/>
        </w:rPr>
        <w:t xml:space="preserve">sissemakstava </w:t>
      </w:r>
      <w:r>
        <w:rPr>
          <w:spacing w:val="-3"/>
        </w:rPr>
        <w:t xml:space="preserve">kapitali suurendamise eesmärk on tugevdada </w:t>
      </w:r>
      <w:r w:rsidR="002C42C5">
        <w:rPr>
          <w:spacing w:val="-3"/>
        </w:rPr>
        <w:t>p</w:t>
      </w:r>
      <w:r>
        <w:rPr>
          <w:spacing w:val="-3"/>
        </w:rPr>
        <w:t>anga toetust Ukraina</w:t>
      </w:r>
      <w:r w:rsidR="002C42C5">
        <w:rPr>
          <w:spacing w:val="-3"/>
        </w:rPr>
        <w:t>le</w:t>
      </w:r>
      <w:r>
        <w:rPr>
          <w:spacing w:val="-3"/>
        </w:rPr>
        <w:t xml:space="preserve"> </w:t>
      </w:r>
      <w:r w:rsidR="00874C52">
        <w:rPr>
          <w:spacing w:val="-3"/>
        </w:rPr>
        <w:t>Venemaa agressiooni</w:t>
      </w:r>
      <w:r w:rsidR="002C42C5">
        <w:rPr>
          <w:spacing w:val="-3"/>
        </w:rPr>
        <w:t xml:space="preserve"> ajal </w:t>
      </w:r>
      <w:r>
        <w:rPr>
          <w:spacing w:val="-3"/>
        </w:rPr>
        <w:t xml:space="preserve">ja </w:t>
      </w:r>
      <w:r w:rsidR="002C42C5">
        <w:rPr>
          <w:spacing w:val="-3"/>
        </w:rPr>
        <w:t xml:space="preserve">hiljem </w:t>
      </w:r>
      <w:r w:rsidR="00315ADC">
        <w:rPr>
          <w:spacing w:val="-3"/>
        </w:rPr>
        <w:t xml:space="preserve">riigi </w:t>
      </w:r>
      <w:r>
        <w:rPr>
          <w:spacing w:val="-3"/>
        </w:rPr>
        <w:t>taastamisel.</w:t>
      </w:r>
      <w:r w:rsidR="00874C52">
        <w:rPr>
          <w:spacing w:val="-3"/>
        </w:rPr>
        <w:t xml:space="preserve"> </w:t>
      </w:r>
      <w:r w:rsidR="00FA6EEF">
        <w:rPr>
          <w:spacing w:val="-3"/>
        </w:rPr>
        <w:t xml:space="preserve">Toetuse mõju suurendamiseks on oluline tegutseda koordineeritult teiste </w:t>
      </w:r>
      <w:r w:rsidR="009E3DDE">
        <w:rPr>
          <w:spacing w:val="-3"/>
        </w:rPr>
        <w:t xml:space="preserve">Ukrainat abistavate </w:t>
      </w:r>
      <w:r w:rsidR="00FA6EEF">
        <w:rPr>
          <w:spacing w:val="-3"/>
        </w:rPr>
        <w:t>rahvusvaheliste finantsasutustega.</w:t>
      </w:r>
      <w:r w:rsidR="009E3DDE">
        <w:rPr>
          <w:spacing w:val="-3"/>
        </w:rPr>
        <w:t xml:space="preserve"> Samal ajal jätkub majandusarengu ja -ülemineku toetamine </w:t>
      </w:r>
      <w:r w:rsidR="002C42C5">
        <w:rPr>
          <w:spacing w:val="-3"/>
        </w:rPr>
        <w:t xml:space="preserve">ka </w:t>
      </w:r>
      <w:r w:rsidR="009E3DDE">
        <w:rPr>
          <w:spacing w:val="-3"/>
        </w:rPr>
        <w:t>panga senistes tegevusriikides.</w:t>
      </w:r>
    </w:p>
    <w:p w14:paraId="3B027621" w14:textId="77777777" w:rsidR="009B6799" w:rsidRDefault="009B6799" w:rsidP="009B6799">
      <w:pPr>
        <w:jc w:val="both"/>
        <w:rPr>
          <w:bCs/>
        </w:rPr>
      </w:pPr>
    </w:p>
    <w:p w14:paraId="687A94EC" w14:textId="68E34144" w:rsidR="009B6799" w:rsidRDefault="00FC4FA5" w:rsidP="009B6799">
      <w:pPr>
        <w:jc w:val="both"/>
        <w:rPr>
          <w:bCs/>
        </w:rPr>
      </w:pPr>
      <w:r>
        <w:rPr>
          <w:bCs/>
        </w:rPr>
        <w:t>Pank</w:t>
      </w:r>
      <w:r w:rsidRPr="00155D1B">
        <w:rPr>
          <w:bCs/>
        </w:rPr>
        <w:t xml:space="preserve"> </w:t>
      </w:r>
      <w:r w:rsidR="009B6799" w:rsidRPr="00155D1B">
        <w:rPr>
          <w:bCs/>
        </w:rPr>
        <w:t>on suurim institutsionaalne investor Ukrainas ning on olnud</w:t>
      </w:r>
      <w:r w:rsidR="009B6799">
        <w:rPr>
          <w:bCs/>
        </w:rPr>
        <w:t xml:space="preserve"> seal</w:t>
      </w:r>
      <w:r w:rsidR="009B6799" w:rsidRPr="00155D1B">
        <w:rPr>
          <w:bCs/>
        </w:rPr>
        <w:t xml:space="preserve"> tegev</w:t>
      </w:r>
      <w:r w:rsidR="009B6799">
        <w:rPr>
          <w:bCs/>
        </w:rPr>
        <w:t xml:space="preserve"> </w:t>
      </w:r>
      <w:r w:rsidR="009B6799" w:rsidRPr="00155D1B">
        <w:rPr>
          <w:bCs/>
        </w:rPr>
        <w:t>juba kolmkümmend aastat.</w:t>
      </w:r>
      <w:r w:rsidR="009B6799">
        <w:rPr>
          <w:bCs/>
        </w:rPr>
        <w:t xml:space="preserve"> Kokku on </w:t>
      </w:r>
      <w:r w:rsidR="009E3DDE">
        <w:rPr>
          <w:bCs/>
        </w:rPr>
        <w:t xml:space="preserve">ta </w:t>
      </w:r>
      <w:r w:rsidR="009B6799">
        <w:rPr>
          <w:bCs/>
        </w:rPr>
        <w:t xml:space="preserve">selle aja jooksul rahastanud  üle 500 projekti, millest 2/3 on läinud erasektorisse, kogusummas üle 18 miljardi euro. Ukraina osakaal </w:t>
      </w:r>
      <w:r w:rsidR="009E3DDE">
        <w:rPr>
          <w:bCs/>
        </w:rPr>
        <w:t>p</w:t>
      </w:r>
      <w:r w:rsidR="009B6799">
        <w:rPr>
          <w:bCs/>
        </w:rPr>
        <w:t xml:space="preserve">anga laenuportfellis on 8,8 %, mis annab kõrge teise koha. </w:t>
      </w:r>
      <w:r w:rsidR="009B6799" w:rsidRPr="00155D1B">
        <w:rPr>
          <w:bCs/>
        </w:rPr>
        <w:t>Otseinvesteeringud selles</w:t>
      </w:r>
      <w:r w:rsidR="009B6799">
        <w:rPr>
          <w:bCs/>
        </w:rPr>
        <w:t xml:space="preserve"> praegu</w:t>
      </w:r>
      <w:r w:rsidR="009B6799" w:rsidRPr="00155D1B">
        <w:rPr>
          <w:bCs/>
        </w:rPr>
        <w:t xml:space="preserve"> eriti kõrge riskiga keskkonnas (eriti aga energeetika-, taristu- ja põllumajandussektorise) on jätkunud ka peale täiemahulise sõja algust.</w:t>
      </w:r>
      <w:r w:rsidR="00B82CFC">
        <w:rPr>
          <w:bCs/>
        </w:rPr>
        <w:t xml:space="preserve"> Pank on alates sõja algusest Ukrainasse investeerinud üle 4,5 mld euro.</w:t>
      </w:r>
    </w:p>
    <w:p w14:paraId="2324557E" w14:textId="77777777" w:rsidR="004D78FB" w:rsidRDefault="004D78FB" w:rsidP="009B6799">
      <w:pPr>
        <w:jc w:val="both"/>
        <w:rPr>
          <w:bCs/>
        </w:rPr>
      </w:pPr>
    </w:p>
    <w:p w14:paraId="115072DC" w14:textId="66A656AE" w:rsidR="003D4317" w:rsidRPr="00395516" w:rsidRDefault="005900DB" w:rsidP="00395516">
      <w:pPr>
        <w:jc w:val="both"/>
        <w:rPr>
          <w:spacing w:val="-3"/>
        </w:rPr>
      </w:pPr>
      <w:r>
        <w:rPr>
          <w:spacing w:val="-3"/>
        </w:rPr>
        <w:t xml:space="preserve"> </w:t>
      </w:r>
      <w:bookmarkStart w:id="3" w:name="bookmark20"/>
      <w:bookmarkStart w:id="4" w:name="bookmark21"/>
      <w:bookmarkStart w:id="5" w:name="bookmark22"/>
      <w:bookmarkStart w:id="6" w:name="bookmark23"/>
      <w:bookmarkStart w:id="7" w:name="bookmark25"/>
      <w:bookmarkEnd w:id="3"/>
      <w:bookmarkEnd w:id="4"/>
      <w:bookmarkEnd w:id="5"/>
      <w:bookmarkEnd w:id="6"/>
      <w:bookmarkEnd w:id="7"/>
    </w:p>
    <w:p w14:paraId="56531240" w14:textId="0D8B113E" w:rsidR="00D00F26" w:rsidRPr="00816553" w:rsidRDefault="00315ADC">
      <w:pPr>
        <w:jc w:val="both"/>
        <w:rPr>
          <w:b/>
          <w:bCs/>
        </w:rPr>
      </w:pPr>
      <w:r>
        <w:rPr>
          <w:b/>
          <w:bCs/>
        </w:rPr>
        <w:t>4</w:t>
      </w:r>
      <w:r w:rsidR="00D00F26" w:rsidRPr="00816553">
        <w:rPr>
          <w:b/>
          <w:bCs/>
        </w:rPr>
        <w:t>. Eelnõu terminoloogia</w:t>
      </w:r>
    </w:p>
    <w:p w14:paraId="4BF00128" w14:textId="77777777" w:rsidR="00D00F26" w:rsidRPr="00816553" w:rsidRDefault="00D00F26">
      <w:pPr>
        <w:jc w:val="both"/>
        <w:rPr>
          <w:b/>
          <w:bCs/>
        </w:rPr>
      </w:pPr>
    </w:p>
    <w:p w14:paraId="5169488D" w14:textId="77777777" w:rsidR="00D00F26" w:rsidRDefault="004F5592">
      <w:pPr>
        <w:keepLines/>
        <w:jc w:val="both"/>
        <w:rPr>
          <w:spacing w:val="-3"/>
        </w:rPr>
      </w:pPr>
      <w:r w:rsidRPr="00816553">
        <w:rPr>
          <w:spacing w:val="-3"/>
        </w:rPr>
        <w:t>Otsuse</w:t>
      </w:r>
      <w:r w:rsidR="00B62F6C" w:rsidRPr="00816553">
        <w:rPr>
          <w:spacing w:val="-3"/>
        </w:rPr>
        <w:t xml:space="preserve"> </w:t>
      </w:r>
      <w:r w:rsidR="00D00F26" w:rsidRPr="00816553">
        <w:rPr>
          <w:spacing w:val="-3"/>
        </w:rPr>
        <w:t xml:space="preserve">eelnõus ei esine õigusaktides varem kasutamata termineid. </w:t>
      </w:r>
    </w:p>
    <w:p w14:paraId="2C09D65F" w14:textId="77777777" w:rsidR="00315ADC" w:rsidRPr="00816553" w:rsidRDefault="00315ADC">
      <w:pPr>
        <w:keepLines/>
        <w:jc w:val="both"/>
        <w:rPr>
          <w:spacing w:val="-3"/>
        </w:rPr>
      </w:pPr>
    </w:p>
    <w:p w14:paraId="61217B79" w14:textId="6A90751D" w:rsidR="00D00F26" w:rsidRPr="00816553" w:rsidRDefault="007F6A48">
      <w:pPr>
        <w:keepLines/>
        <w:jc w:val="both"/>
        <w:rPr>
          <w:b/>
          <w:bCs/>
          <w:spacing w:val="-3"/>
        </w:rPr>
      </w:pPr>
      <w:commentRangeStart w:id="8"/>
      <w:del w:id="9" w:author="Katariina Kärsten" w:date="2024-10-14T11:17:00Z">
        <w:r w:rsidDel="00B85B85">
          <w:rPr>
            <w:b/>
            <w:bCs/>
            <w:spacing w:val="-3"/>
          </w:rPr>
          <w:delText>4</w:delText>
        </w:r>
      </w:del>
      <w:ins w:id="10" w:author="Katariina Kärsten" w:date="2024-10-14T11:17:00Z">
        <w:r w:rsidR="00B85B85">
          <w:rPr>
            <w:b/>
            <w:bCs/>
            <w:spacing w:val="-3"/>
          </w:rPr>
          <w:t>5</w:t>
        </w:r>
      </w:ins>
      <w:r w:rsidR="00D00F26" w:rsidRPr="00816553">
        <w:rPr>
          <w:b/>
          <w:bCs/>
          <w:spacing w:val="-3"/>
        </w:rPr>
        <w:t>.</w:t>
      </w:r>
      <w:commentRangeEnd w:id="8"/>
      <w:r w:rsidR="00B85B85">
        <w:rPr>
          <w:rStyle w:val="Kommentaariviide"/>
        </w:rPr>
        <w:commentReference w:id="8"/>
      </w:r>
      <w:r w:rsidR="00D00F26" w:rsidRPr="00816553">
        <w:rPr>
          <w:b/>
          <w:bCs/>
          <w:spacing w:val="-3"/>
        </w:rPr>
        <w:t xml:space="preserve"> Eelnõu vastavus Euroopa Liidu õigusele</w:t>
      </w:r>
    </w:p>
    <w:p w14:paraId="5C8AB25D" w14:textId="77777777" w:rsidR="00D00F26" w:rsidRPr="00816553" w:rsidRDefault="00D00F26">
      <w:pPr>
        <w:pStyle w:val="Kehatekst"/>
      </w:pPr>
    </w:p>
    <w:p w14:paraId="4FE978B8" w14:textId="77777777" w:rsidR="00255293" w:rsidRPr="00816553" w:rsidRDefault="000A5F44">
      <w:pPr>
        <w:pStyle w:val="Kehatekst"/>
      </w:pPr>
      <w:r w:rsidRPr="00816553">
        <w:t>Euroopa Liidu õigus ei reguleeri antud küsimust</w:t>
      </w:r>
      <w:r w:rsidR="008C3B11" w:rsidRPr="00816553">
        <w:t>.</w:t>
      </w:r>
    </w:p>
    <w:p w14:paraId="4AC90A01" w14:textId="77777777" w:rsidR="00D00F26" w:rsidRPr="00816553" w:rsidRDefault="00D00F26">
      <w:pPr>
        <w:jc w:val="both"/>
      </w:pPr>
    </w:p>
    <w:p w14:paraId="1D919611" w14:textId="0A43CCBB" w:rsidR="00D00F26" w:rsidRPr="00816553" w:rsidRDefault="00B85B85">
      <w:pPr>
        <w:jc w:val="both"/>
        <w:rPr>
          <w:b/>
          <w:bCs/>
        </w:rPr>
      </w:pPr>
      <w:ins w:id="11" w:author="Katariina Kärsten" w:date="2024-10-14T11:17:00Z">
        <w:r>
          <w:rPr>
            <w:b/>
            <w:bCs/>
          </w:rPr>
          <w:t>6</w:t>
        </w:r>
      </w:ins>
      <w:del w:id="12" w:author="Katariina Kärsten" w:date="2024-10-14T11:17:00Z">
        <w:r w:rsidR="007F6A48" w:rsidDel="00B85B85">
          <w:rPr>
            <w:b/>
            <w:bCs/>
          </w:rPr>
          <w:delText>5</w:delText>
        </w:r>
      </w:del>
      <w:r w:rsidR="00D00F26" w:rsidRPr="00816553">
        <w:rPr>
          <w:b/>
          <w:bCs/>
        </w:rPr>
        <w:t xml:space="preserve">. </w:t>
      </w:r>
      <w:r w:rsidR="00523679" w:rsidRPr="00816553">
        <w:rPr>
          <w:b/>
          <w:bCs/>
        </w:rPr>
        <w:t>Otsuse</w:t>
      </w:r>
      <w:r w:rsidR="00B62F6C" w:rsidRPr="00816553">
        <w:rPr>
          <w:b/>
          <w:bCs/>
        </w:rPr>
        <w:t xml:space="preserve"> </w:t>
      </w:r>
      <w:r w:rsidR="00D00F26" w:rsidRPr="00816553">
        <w:rPr>
          <w:b/>
          <w:bCs/>
        </w:rPr>
        <w:t>mõjud</w:t>
      </w:r>
    </w:p>
    <w:p w14:paraId="20B96078" w14:textId="77777777" w:rsidR="00157282" w:rsidRDefault="00157282">
      <w:pPr>
        <w:jc w:val="both"/>
      </w:pPr>
    </w:p>
    <w:p w14:paraId="54B38E0B" w14:textId="1342F0CC" w:rsidR="003518CA" w:rsidRPr="00816553" w:rsidRDefault="00157282" w:rsidP="003518CA">
      <w:pPr>
        <w:jc w:val="both"/>
        <w:rPr>
          <w:bCs/>
        </w:rPr>
      </w:pPr>
      <w:r w:rsidRPr="00407E43">
        <w:t xml:space="preserve">Otsusega nõustumine </w:t>
      </w:r>
      <w:r>
        <w:t xml:space="preserve">näitab aktsionäride toetust </w:t>
      </w:r>
      <w:r w:rsidR="00FC4FA5">
        <w:t xml:space="preserve">panga </w:t>
      </w:r>
      <w:r w:rsidR="003518CA">
        <w:t xml:space="preserve">tegevusele, sh </w:t>
      </w:r>
      <w:r>
        <w:t>Ukraina</w:t>
      </w:r>
      <w:r w:rsidR="003518CA">
        <w:t xml:space="preserve"> toetam</w:t>
      </w:r>
      <w:r w:rsidR="00A12F3B">
        <w:t>isele</w:t>
      </w:r>
      <w:r>
        <w:t xml:space="preserve">. </w:t>
      </w:r>
      <w:r w:rsidR="00A12F3B">
        <w:t xml:space="preserve">Tugevam kapitalibaas võimaldab teha kõrgema riskiga operatsioone Ukrainas, mis </w:t>
      </w:r>
      <w:r w:rsidR="003518CA">
        <w:t xml:space="preserve">aitab kaasa Ukraina </w:t>
      </w:r>
      <w:r w:rsidR="003518CA" w:rsidRPr="00407E43">
        <w:t>makromajandusliku</w:t>
      </w:r>
      <w:r w:rsidR="003518CA">
        <w:t>-</w:t>
      </w:r>
      <w:r w:rsidR="003518CA" w:rsidRPr="00407E43">
        <w:t xml:space="preserve"> </w:t>
      </w:r>
      <w:r w:rsidR="003518CA">
        <w:t>ja finants</w:t>
      </w:r>
      <w:r w:rsidR="003518CA" w:rsidRPr="00407E43">
        <w:t xml:space="preserve">stabiilsuse </w:t>
      </w:r>
      <w:r w:rsidR="003518CA">
        <w:t>tagamisele</w:t>
      </w:r>
      <w:r w:rsidR="003518CA" w:rsidRPr="00407E43">
        <w:t xml:space="preserve">, vastupanu- ja taastumisvõime tugevdamisele </w:t>
      </w:r>
      <w:r w:rsidR="003518CA">
        <w:t>ning hoida riiki ja teenuseid toimivana.</w:t>
      </w:r>
    </w:p>
    <w:p w14:paraId="07A50CB8" w14:textId="7AC2F1BC" w:rsidR="00157282" w:rsidRPr="00816553" w:rsidRDefault="00157282" w:rsidP="00735A21">
      <w:pPr>
        <w:jc w:val="both"/>
        <w:rPr>
          <w:bCs/>
        </w:rPr>
      </w:pPr>
    </w:p>
    <w:p w14:paraId="41356231" w14:textId="0DABBD37" w:rsidR="00155D1B" w:rsidRDefault="003518CA" w:rsidP="00155D1B">
      <w:pPr>
        <w:jc w:val="both"/>
        <w:rPr>
          <w:bCs/>
        </w:rPr>
      </w:pPr>
      <w:r>
        <w:rPr>
          <w:bCs/>
        </w:rPr>
        <w:t xml:space="preserve">Panga hinnangu kohaselt võib </w:t>
      </w:r>
      <w:r w:rsidR="007F6A48">
        <w:rPr>
          <w:bCs/>
        </w:rPr>
        <w:t>p</w:t>
      </w:r>
      <w:r w:rsidR="00155D1B" w:rsidRPr="00155D1B">
        <w:rPr>
          <w:bCs/>
        </w:rPr>
        <w:t>anga aastane investeeringute maht Ukrainas kasvada kolme miljardi euroni aastas</w:t>
      </w:r>
      <w:r w:rsidR="009C3B31">
        <w:rPr>
          <w:bCs/>
        </w:rPr>
        <w:t xml:space="preserve"> aastate</w:t>
      </w:r>
      <w:r w:rsidR="00F11719">
        <w:rPr>
          <w:bCs/>
        </w:rPr>
        <w:t>l</w:t>
      </w:r>
      <w:r w:rsidR="009C3B31">
        <w:rPr>
          <w:bCs/>
        </w:rPr>
        <w:t xml:space="preserve"> 2027-2032</w:t>
      </w:r>
      <w:r w:rsidR="00155D1B" w:rsidRPr="00155D1B">
        <w:rPr>
          <w:bCs/>
        </w:rPr>
        <w:t xml:space="preserve">, mis on kaks korda suurem võrreldes täiemahulise sõja aja ning kolm korda suurem summa võrreldes selle sõja eelse rahastusega. Investeeringud kasvaksid kõigis </w:t>
      </w:r>
      <w:r w:rsidR="007F6A48">
        <w:rPr>
          <w:bCs/>
        </w:rPr>
        <w:t>p</w:t>
      </w:r>
      <w:r w:rsidR="00155D1B" w:rsidRPr="00155D1B">
        <w:rPr>
          <w:bCs/>
        </w:rPr>
        <w:t>anga tegevusvaldkondades – tööstuses, taristus, põllumajanduses</w:t>
      </w:r>
      <w:r w:rsidR="00F11719">
        <w:rPr>
          <w:bCs/>
        </w:rPr>
        <w:t xml:space="preserve">, </w:t>
      </w:r>
      <w:r w:rsidR="00155D1B" w:rsidRPr="00155D1B">
        <w:rPr>
          <w:bCs/>
        </w:rPr>
        <w:t>kaubanduses</w:t>
      </w:r>
      <w:r w:rsidR="00F11719">
        <w:rPr>
          <w:bCs/>
        </w:rPr>
        <w:t xml:space="preserve"> ja finantssektoris</w:t>
      </w:r>
      <w:r w:rsidR="00155D1B" w:rsidRPr="00155D1B">
        <w:rPr>
          <w:bCs/>
        </w:rPr>
        <w:t>.</w:t>
      </w:r>
      <w:r w:rsidR="009C3B31">
        <w:rPr>
          <w:bCs/>
        </w:rPr>
        <w:t xml:space="preserve"> Siiski moodustaks </w:t>
      </w:r>
      <w:r w:rsidR="00FC4FA5">
        <w:rPr>
          <w:bCs/>
        </w:rPr>
        <w:t xml:space="preserve">panga </w:t>
      </w:r>
      <w:r w:rsidR="009C3B31">
        <w:rPr>
          <w:bCs/>
        </w:rPr>
        <w:t>panus vaid kümnendiku nende sektorite prognoositavast (Maailmapank) rahastusvajadusest kuni aastani 2032.</w:t>
      </w:r>
    </w:p>
    <w:p w14:paraId="3804D695" w14:textId="77777777" w:rsidR="004B0987" w:rsidRDefault="004B0987" w:rsidP="00155D1B">
      <w:pPr>
        <w:jc w:val="both"/>
        <w:rPr>
          <w:bCs/>
        </w:rPr>
      </w:pPr>
    </w:p>
    <w:p w14:paraId="2CA8D15F" w14:textId="57776FFD" w:rsidR="00F11719" w:rsidRDefault="004B0987" w:rsidP="00155D1B">
      <w:pPr>
        <w:jc w:val="both"/>
        <w:rPr>
          <w:bCs/>
        </w:rPr>
      </w:pPr>
      <w:r>
        <w:rPr>
          <w:bCs/>
        </w:rPr>
        <w:t>K</w:t>
      </w:r>
      <w:r w:rsidR="00735A21">
        <w:rPr>
          <w:bCs/>
        </w:rPr>
        <w:t>ui pank kasutas 2023</w:t>
      </w:r>
      <w:r w:rsidR="00FC4FA5">
        <w:rPr>
          <w:bCs/>
        </w:rPr>
        <w:t>.</w:t>
      </w:r>
      <w:r w:rsidR="00735A21">
        <w:rPr>
          <w:bCs/>
        </w:rPr>
        <w:t xml:space="preserve"> ja 2024</w:t>
      </w:r>
      <w:r w:rsidR="00FC4FA5">
        <w:rPr>
          <w:bCs/>
        </w:rPr>
        <w:t>.</w:t>
      </w:r>
      <w:r w:rsidR="00735A21">
        <w:rPr>
          <w:bCs/>
        </w:rPr>
        <w:t xml:space="preserve"> aastatel </w:t>
      </w:r>
      <w:r w:rsidR="003518CA">
        <w:rPr>
          <w:bCs/>
        </w:rPr>
        <w:t xml:space="preserve">Ukraina finantseerimisel </w:t>
      </w:r>
      <w:r>
        <w:rPr>
          <w:bCs/>
        </w:rPr>
        <w:t xml:space="preserve">riskide jagamiseks </w:t>
      </w:r>
      <w:r w:rsidR="003518CA">
        <w:rPr>
          <w:bCs/>
        </w:rPr>
        <w:t xml:space="preserve">ka </w:t>
      </w:r>
      <w:r>
        <w:rPr>
          <w:bCs/>
        </w:rPr>
        <w:t>muude doonorite ning panga aktsionäride</w:t>
      </w:r>
      <w:r w:rsidR="003518CA">
        <w:rPr>
          <w:bCs/>
        </w:rPr>
        <w:t xml:space="preserve"> garantiisid</w:t>
      </w:r>
      <w:commentRangeStart w:id="13"/>
      <w:r w:rsidR="003518CA">
        <w:rPr>
          <w:bCs/>
        </w:rPr>
        <w:t>/</w:t>
      </w:r>
      <w:commentRangeEnd w:id="13"/>
      <w:r w:rsidR="00B85B85">
        <w:rPr>
          <w:rStyle w:val="Kommentaariviide"/>
        </w:rPr>
        <w:commentReference w:id="13"/>
      </w:r>
      <w:r w:rsidR="003518CA">
        <w:rPr>
          <w:bCs/>
        </w:rPr>
        <w:t>toetusi</w:t>
      </w:r>
      <w:r w:rsidR="00FC4FA5">
        <w:rPr>
          <w:bCs/>
        </w:rPr>
        <w:t>,</w:t>
      </w:r>
      <w:r w:rsidR="003518CA">
        <w:rPr>
          <w:bCs/>
        </w:rPr>
        <w:t xml:space="preserve"> </w:t>
      </w:r>
      <w:r w:rsidR="00735A21">
        <w:rPr>
          <w:bCs/>
        </w:rPr>
        <w:t>siis kapitalisuurendus</w:t>
      </w:r>
      <w:r w:rsidR="003518CA">
        <w:rPr>
          <w:bCs/>
        </w:rPr>
        <w:t>e jõustumisel</w:t>
      </w:r>
      <w:r w:rsidR="00735A21">
        <w:rPr>
          <w:bCs/>
        </w:rPr>
        <w:t xml:space="preserve"> </w:t>
      </w:r>
      <w:r w:rsidR="003518CA">
        <w:rPr>
          <w:bCs/>
        </w:rPr>
        <w:t xml:space="preserve">seda enam vaja </w:t>
      </w:r>
      <w:r w:rsidR="00315ADC">
        <w:rPr>
          <w:bCs/>
        </w:rPr>
        <w:t>ei oleks</w:t>
      </w:r>
      <w:r w:rsidR="003518CA">
        <w:rPr>
          <w:bCs/>
        </w:rPr>
        <w:t>.</w:t>
      </w:r>
    </w:p>
    <w:p w14:paraId="6374E8AD" w14:textId="77777777" w:rsidR="006D39A9" w:rsidRDefault="006D39A9" w:rsidP="00155D1B">
      <w:pPr>
        <w:jc w:val="both"/>
        <w:rPr>
          <w:bCs/>
        </w:rPr>
      </w:pPr>
    </w:p>
    <w:p w14:paraId="170F1369" w14:textId="77B29C60" w:rsidR="00155D1B" w:rsidRDefault="006D39A9" w:rsidP="00155D1B">
      <w:pPr>
        <w:jc w:val="both"/>
        <w:rPr>
          <w:bCs/>
        </w:rPr>
      </w:pPr>
      <w:r>
        <w:rPr>
          <w:bCs/>
        </w:rPr>
        <w:t>Rahastamismahtude kasv on vajalik Ukraina makromajandusliku stabiilsuse hoidmiseks sõja ajal ning ulatuslike taastamisvajaduste tõttu  suuri investeeringuid nõudvates sektorites</w:t>
      </w:r>
      <w:r w:rsidR="00FC4FA5">
        <w:rPr>
          <w:bCs/>
        </w:rPr>
        <w:t>,</w:t>
      </w:r>
      <w:r w:rsidR="00F11719">
        <w:rPr>
          <w:bCs/>
        </w:rPr>
        <w:t xml:space="preserve"> eriti</w:t>
      </w:r>
      <w:r w:rsidR="00315ADC">
        <w:rPr>
          <w:bCs/>
        </w:rPr>
        <w:t xml:space="preserve"> aga</w:t>
      </w:r>
      <w:r>
        <w:rPr>
          <w:bCs/>
        </w:rPr>
        <w:t xml:space="preserve"> taristu</w:t>
      </w:r>
      <w:r w:rsidR="00F11719">
        <w:rPr>
          <w:bCs/>
        </w:rPr>
        <w:t>s</w:t>
      </w:r>
      <w:r>
        <w:rPr>
          <w:bCs/>
        </w:rPr>
        <w:t xml:space="preserve"> ja energeetika</w:t>
      </w:r>
      <w:r w:rsidR="00F11719">
        <w:rPr>
          <w:bCs/>
        </w:rPr>
        <w:t>s</w:t>
      </w:r>
      <w:r>
        <w:rPr>
          <w:bCs/>
        </w:rPr>
        <w:t>. Pank ei tegutse Ukraina toetamisel üksi vaid koostöös ja koordineeritud viisil teiste rahvusvaheliste rahastajatega.</w:t>
      </w:r>
      <w:r w:rsidR="001B33AF">
        <w:rPr>
          <w:bCs/>
        </w:rPr>
        <w:t xml:space="preserve"> Pank on aktiivne osaline Ukraina mitmepoolse abistamise koordineerimise platvormis (</w:t>
      </w:r>
      <w:r w:rsidR="001B33AF" w:rsidRPr="00694779">
        <w:rPr>
          <w:bCs/>
          <w:i/>
          <w:iCs/>
          <w:lang w:val="en-GB"/>
        </w:rPr>
        <w:t>Multi-Agency Donor Coordination Platform</w:t>
      </w:r>
      <w:r w:rsidR="001B33AF" w:rsidRPr="001B33AF">
        <w:rPr>
          <w:bCs/>
        </w:rPr>
        <w:t xml:space="preserve"> </w:t>
      </w:r>
      <w:r w:rsidR="001B33AF">
        <w:rPr>
          <w:bCs/>
        </w:rPr>
        <w:t xml:space="preserve">- </w:t>
      </w:r>
      <w:r w:rsidR="001B33AF" w:rsidRPr="001B33AF">
        <w:rPr>
          <w:bCs/>
        </w:rPr>
        <w:t>MDCP)</w:t>
      </w:r>
      <w:r w:rsidR="001B33AF">
        <w:rPr>
          <w:bCs/>
        </w:rPr>
        <w:t>, mida juhivad koos USA, EL ja Ukraina</w:t>
      </w:r>
      <w:r w:rsidR="00157282">
        <w:rPr>
          <w:bCs/>
        </w:rPr>
        <w:t xml:space="preserve"> ning kus Eesti on vaatlejariik</w:t>
      </w:r>
      <w:r w:rsidR="001B33AF">
        <w:rPr>
          <w:bCs/>
        </w:rPr>
        <w:t>.</w:t>
      </w:r>
    </w:p>
    <w:p w14:paraId="3D822F7B" w14:textId="77777777" w:rsidR="00395516" w:rsidRDefault="00395516" w:rsidP="00A12F3B">
      <w:pPr>
        <w:jc w:val="both"/>
      </w:pPr>
    </w:p>
    <w:p w14:paraId="210517AC" w14:textId="244AD836" w:rsidR="00A12F3B" w:rsidRDefault="00A12F3B" w:rsidP="00A12F3B">
      <w:pPr>
        <w:jc w:val="both"/>
      </w:pPr>
      <w:r>
        <w:t>Eesti jaoks on väga oluline lisaks kahepoolsele abiandmisele Ukrainat toetada ka rahvusvaheliste finantsasutuste kaudu, kuna nii on võimalik ellu viia suuremaid</w:t>
      </w:r>
      <w:commentRangeStart w:id="14"/>
      <w:r>
        <w:t>/</w:t>
      </w:r>
      <w:commentRangeEnd w:id="14"/>
      <w:r w:rsidR="00B85B85">
        <w:rPr>
          <w:rStyle w:val="Kommentaariviide"/>
        </w:rPr>
        <w:commentReference w:id="14"/>
      </w:r>
      <w:r>
        <w:t>keerulisemaid projekte</w:t>
      </w:r>
      <w:r w:rsidR="00315ADC">
        <w:t xml:space="preserve"> ja</w:t>
      </w:r>
      <w:r>
        <w:t xml:space="preserve"> kasutada panga </w:t>
      </w:r>
      <w:r w:rsidR="00315ADC">
        <w:t xml:space="preserve">oskusteavet. </w:t>
      </w:r>
      <w:r w:rsidR="00E5301E">
        <w:t xml:space="preserve">Nii ei lange </w:t>
      </w:r>
      <w:r>
        <w:t>üksikutele liikmesriikidele laenu haldamisega seotud koormust</w:t>
      </w:r>
      <w:r w:rsidR="00E5301E">
        <w:t xml:space="preserve"> ning </w:t>
      </w:r>
      <w:r w:rsidRPr="00407E43">
        <w:t>väl</w:t>
      </w:r>
      <w:r w:rsidR="00E5301E">
        <w:t>ditakse ka</w:t>
      </w:r>
      <w:r w:rsidRPr="00407E43">
        <w:t xml:space="preserve"> Ukraina ametiasutuste halduskoormuse </w:t>
      </w:r>
      <w:r>
        <w:t xml:space="preserve">liigset </w:t>
      </w:r>
      <w:r w:rsidRPr="00407E43">
        <w:t>suuren</w:t>
      </w:r>
      <w:r>
        <w:t>e</w:t>
      </w:r>
      <w:r w:rsidRPr="00407E43">
        <w:t>mist</w:t>
      </w:r>
      <w:r>
        <w:t xml:space="preserve">. </w:t>
      </w:r>
    </w:p>
    <w:p w14:paraId="38685F76" w14:textId="77777777" w:rsidR="00F11719" w:rsidRDefault="00F11719" w:rsidP="00155D1B">
      <w:pPr>
        <w:jc w:val="both"/>
        <w:rPr>
          <w:bCs/>
        </w:rPr>
      </w:pPr>
    </w:p>
    <w:p w14:paraId="521D1CA2" w14:textId="184F9A88" w:rsidR="00F11719" w:rsidRDefault="00F11719" w:rsidP="004245D0">
      <w:pPr>
        <w:jc w:val="both"/>
        <w:rPr>
          <w:highlight w:val="yellow"/>
        </w:rPr>
      </w:pPr>
      <w:r>
        <w:rPr>
          <w:bCs/>
        </w:rPr>
        <w:t xml:space="preserve">Kapitalisuurendus võimaldab </w:t>
      </w:r>
      <w:r w:rsidR="003B0991">
        <w:rPr>
          <w:bCs/>
        </w:rPr>
        <w:t>mingil määral (kuni 1/10 võrra) suurendada aastase rahastamismahu taset  ka ülejäänud maades (v.a. Venemaa ja Valgevene</w:t>
      </w:r>
      <w:r w:rsidR="00157282">
        <w:rPr>
          <w:bCs/>
        </w:rPr>
        <w:t>, kus on tegevus peatatud</w:t>
      </w:r>
      <w:r w:rsidR="003B0991">
        <w:rPr>
          <w:bCs/>
        </w:rPr>
        <w:t>).</w:t>
      </w:r>
    </w:p>
    <w:p w14:paraId="41E0450C" w14:textId="77777777" w:rsidR="00F11719" w:rsidRPr="00816553" w:rsidRDefault="00F11719" w:rsidP="004245D0">
      <w:pPr>
        <w:jc w:val="both"/>
        <w:rPr>
          <w:highlight w:val="yellow"/>
        </w:rPr>
      </w:pPr>
    </w:p>
    <w:p w14:paraId="53C5C12A" w14:textId="77777777" w:rsidR="00D00F26" w:rsidRPr="00816553" w:rsidRDefault="009A2F28">
      <w:pPr>
        <w:jc w:val="both"/>
        <w:rPr>
          <w:b/>
          <w:bCs/>
        </w:rPr>
      </w:pPr>
      <w:r w:rsidRPr="00816553">
        <w:rPr>
          <w:b/>
          <w:bCs/>
        </w:rPr>
        <w:t>7</w:t>
      </w:r>
      <w:r w:rsidR="00D00F26" w:rsidRPr="00816553">
        <w:rPr>
          <w:b/>
          <w:bCs/>
        </w:rPr>
        <w:t xml:space="preserve">. </w:t>
      </w:r>
      <w:r w:rsidR="003B3E14" w:rsidRPr="00816553">
        <w:rPr>
          <w:b/>
          <w:bCs/>
        </w:rPr>
        <w:t xml:space="preserve">Otsuse </w:t>
      </w:r>
      <w:r w:rsidR="00D00F26" w:rsidRPr="00816553">
        <w:rPr>
          <w:b/>
          <w:bCs/>
        </w:rPr>
        <w:t>rakendamiseks vajalikud kulutused</w:t>
      </w:r>
    </w:p>
    <w:p w14:paraId="64903FFF" w14:textId="727CEA0D" w:rsidR="00155D1B" w:rsidRDefault="00BE1C3F" w:rsidP="00155D1B">
      <w:pPr>
        <w:pStyle w:val="Normaallaadveeb"/>
        <w:jc w:val="both"/>
        <w:rPr>
          <w:rFonts w:ascii="Times New Roman" w:cs="Times New Roman"/>
          <w:bCs/>
          <w:lang w:val="et-EE"/>
        </w:rPr>
      </w:pPr>
      <w:r>
        <w:rPr>
          <w:rFonts w:ascii="Times New Roman" w:cs="Times New Roman"/>
          <w:bCs/>
          <w:lang w:val="et-EE"/>
        </w:rPr>
        <w:t xml:space="preserve">Otsuse rakendamine toob Eestile kaasa märgitud aktsiate eest tasumise rahalise kohustuse summas </w:t>
      </w:r>
      <w:commentRangeStart w:id="15"/>
      <w:r>
        <w:rPr>
          <w:rFonts w:ascii="Times New Roman" w:cs="Times New Roman"/>
          <w:bCs/>
          <w:lang w:val="et-EE"/>
        </w:rPr>
        <w:t xml:space="preserve">4 030 000 eurot võrdsete osamaksetena </w:t>
      </w:r>
      <w:commentRangeEnd w:id="15"/>
      <w:r w:rsidR="00B85B85">
        <w:rPr>
          <w:rStyle w:val="Kommentaariviide"/>
          <w:rFonts w:ascii="Times New Roman"/>
          <w:lang w:val="et-EE" w:eastAsia="ar-SA"/>
        </w:rPr>
        <w:commentReference w:id="15"/>
      </w:r>
      <w:r>
        <w:rPr>
          <w:rFonts w:ascii="Times New Roman" w:cs="Times New Roman"/>
          <w:bCs/>
          <w:lang w:val="et-EE"/>
        </w:rPr>
        <w:t>ajavahemikul 2025-2029. Te</w:t>
      </w:r>
      <w:r w:rsidR="00555D33">
        <w:rPr>
          <w:rFonts w:ascii="Times New Roman" w:cs="Times New Roman"/>
          <w:bCs/>
          <w:lang w:val="et-EE"/>
        </w:rPr>
        <w:t xml:space="preserve">gemist on finantseerimistehinguga ning otsene mõju </w:t>
      </w:r>
      <w:r w:rsidR="00E5301E">
        <w:rPr>
          <w:rFonts w:ascii="Times New Roman" w:cs="Times New Roman"/>
          <w:bCs/>
          <w:lang w:val="et-EE"/>
        </w:rPr>
        <w:t>Eesti riigi</w:t>
      </w:r>
      <w:r w:rsidR="00555D33">
        <w:rPr>
          <w:rFonts w:ascii="Times New Roman" w:cs="Times New Roman"/>
          <w:bCs/>
          <w:lang w:val="et-EE"/>
        </w:rPr>
        <w:t>eelarve</w:t>
      </w:r>
      <w:r w:rsidR="00E5301E">
        <w:rPr>
          <w:rFonts w:ascii="Times New Roman" w:cs="Times New Roman"/>
          <w:bCs/>
          <w:lang w:val="et-EE"/>
        </w:rPr>
        <w:t xml:space="preserve"> </w:t>
      </w:r>
      <w:r w:rsidR="00555D33">
        <w:rPr>
          <w:rFonts w:ascii="Times New Roman" w:cs="Times New Roman"/>
          <w:bCs/>
          <w:lang w:val="et-EE"/>
        </w:rPr>
        <w:t xml:space="preserve">tasakaalule puudub. </w:t>
      </w:r>
    </w:p>
    <w:p w14:paraId="0CF40E61" w14:textId="77777777" w:rsidR="00CB5D05" w:rsidRPr="00BE1C3F" w:rsidRDefault="00CB5D05" w:rsidP="005A0DE7">
      <w:pPr>
        <w:pStyle w:val="Normaallaadveeb"/>
        <w:jc w:val="both"/>
        <w:rPr>
          <w:rFonts w:ascii="Times New Roman" w:cs="Times New Roman"/>
          <w:bCs/>
          <w:lang w:val="et-EE"/>
        </w:rPr>
      </w:pPr>
      <w:r>
        <w:rPr>
          <w:rFonts w:ascii="Times New Roman" w:cs="Times New Roman"/>
          <w:bCs/>
          <w:lang w:val="et-EE"/>
        </w:rPr>
        <w:t xml:space="preserve">Otsuse rakendamisest ei teki riigile otseseid </w:t>
      </w:r>
      <w:r w:rsidR="005F70B6">
        <w:rPr>
          <w:rFonts w:ascii="Times New Roman" w:cs="Times New Roman"/>
          <w:bCs/>
          <w:lang w:val="et-EE"/>
        </w:rPr>
        <w:t xml:space="preserve">rahalisi </w:t>
      </w:r>
      <w:r>
        <w:rPr>
          <w:rFonts w:ascii="Times New Roman" w:cs="Times New Roman"/>
          <w:bCs/>
          <w:lang w:val="et-EE"/>
        </w:rPr>
        <w:t>tulusid</w:t>
      </w:r>
      <w:r w:rsidR="005F70B6">
        <w:rPr>
          <w:rFonts w:ascii="Times New Roman" w:cs="Times New Roman"/>
          <w:bCs/>
          <w:lang w:val="et-EE"/>
        </w:rPr>
        <w:t>.</w:t>
      </w:r>
    </w:p>
    <w:p w14:paraId="09D85291" w14:textId="77777777" w:rsidR="00D00F26" w:rsidRPr="00816553" w:rsidRDefault="004F5592">
      <w:pPr>
        <w:rPr>
          <w:b/>
          <w:bCs/>
          <w:spacing w:val="-3"/>
        </w:rPr>
      </w:pPr>
      <w:r w:rsidRPr="00816553">
        <w:rPr>
          <w:b/>
          <w:bCs/>
          <w:spacing w:val="-3"/>
        </w:rPr>
        <w:t>8</w:t>
      </w:r>
      <w:r w:rsidR="00D00F26" w:rsidRPr="00816553">
        <w:rPr>
          <w:b/>
          <w:bCs/>
          <w:spacing w:val="-3"/>
        </w:rPr>
        <w:t xml:space="preserve">. </w:t>
      </w:r>
      <w:r w:rsidR="002E0165" w:rsidRPr="00816553">
        <w:rPr>
          <w:b/>
          <w:bCs/>
          <w:spacing w:val="-3"/>
        </w:rPr>
        <w:t>Riigikogu otsuse</w:t>
      </w:r>
      <w:r w:rsidR="00B62F6C" w:rsidRPr="00816553">
        <w:rPr>
          <w:b/>
          <w:bCs/>
          <w:spacing w:val="-3"/>
        </w:rPr>
        <w:t xml:space="preserve"> </w:t>
      </w:r>
      <w:r w:rsidR="00D00F26" w:rsidRPr="00816553">
        <w:rPr>
          <w:b/>
          <w:bCs/>
          <w:spacing w:val="-3"/>
        </w:rPr>
        <w:t xml:space="preserve">ja </w:t>
      </w:r>
      <w:r w:rsidR="002E0165" w:rsidRPr="00816553">
        <w:rPr>
          <w:b/>
          <w:bCs/>
          <w:spacing w:val="-3"/>
        </w:rPr>
        <w:t xml:space="preserve">aktsiate </w:t>
      </w:r>
      <w:r w:rsidR="002E0165" w:rsidRPr="00A72E3E">
        <w:rPr>
          <w:b/>
          <w:bCs/>
          <w:spacing w:val="-3"/>
        </w:rPr>
        <w:t>märkimise</w:t>
      </w:r>
      <w:r w:rsidR="00D00F26" w:rsidRPr="00A72E3E">
        <w:rPr>
          <w:b/>
          <w:bCs/>
          <w:spacing w:val="-3"/>
        </w:rPr>
        <w:t xml:space="preserve"> jõustumine</w:t>
      </w:r>
    </w:p>
    <w:p w14:paraId="4AE44869" w14:textId="77777777" w:rsidR="00D00F26" w:rsidRPr="00816553" w:rsidRDefault="00D00F26">
      <w:pPr>
        <w:pStyle w:val="Loend"/>
        <w:rPr>
          <w:spacing w:val="-3"/>
        </w:rPr>
      </w:pPr>
    </w:p>
    <w:p w14:paraId="32BAC5C7" w14:textId="77777777" w:rsidR="002E0165" w:rsidRPr="00816553" w:rsidRDefault="002E0165">
      <w:pPr>
        <w:pStyle w:val="Loend"/>
        <w:rPr>
          <w:spacing w:val="-3"/>
          <w:highlight w:val="yellow"/>
        </w:rPr>
      </w:pPr>
      <w:r w:rsidRPr="00816553">
        <w:rPr>
          <w:spacing w:val="-3"/>
        </w:rPr>
        <w:t>Riigikogu otsus</w:t>
      </w:r>
      <w:r w:rsidR="00CD3E19">
        <w:rPr>
          <w:spacing w:val="-3"/>
        </w:rPr>
        <w:t xml:space="preserve"> </w:t>
      </w:r>
      <w:r w:rsidRPr="00816553">
        <w:rPr>
          <w:spacing w:val="-3"/>
        </w:rPr>
        <w:t xml:space="preserve">jõustub </w:t>
      </w:r>
      <w:r w:rsidR="00CD3E19">
        <w:rPr>
          <w:spacing w:val="-3"/>
        </w:rPr>
        <w:t>selle allakirjutamisel</w:t>
      </w:r>
      <w:r w:rsidR="00A64F36" w:rsidRPr="00816553">
        <w:rPr>
          <w:spacing w:val="-3"/>
        </w:rPr>
        <w:t xml:space="preserve">. </w:t>
      </w:r>
    </w:p>
    <w:p w14:paraId="31E7F731" w14:textId="77777777" w:rsidR="00A72E3E" w:rsidRDefault="00A72E3E" w:rsidP="00A12F3B">
      <w:pPr>
        <w:pStyle w:val="Loendilik"/>
        <w:spacing w:after="0" w:line="240" w:lineRule="auto"/>
        <w:ind w:left="0"/>
        <w:jc w:val="both"/>
        <w:rPr>
          <w:rFonts w:ascii="Times New Roman" w:hAnsi="Times New Roman"/>
          <w:sz w:val="24"/>
          <w:szCs w:val="24"/>
        </w:rPr>
      </w:pPr>
    </w:p>
    <w:p w14:paraId="0C318559" w14:textId="5141DAA8" w:rsidR="00A12F3B" w:rsidRPr="002A61F4" w:rsidRDefault="00A12F3B" w:rsidP="00A12F3B">
      <w:pPr>
        <w:pStyle w:val="Loendilik"/>
        <w:spacing w:after="0" w:line="240" w:lineRule="auto"/>
        <w:ind w:left="0"/>
        <w:jc w:val="both"/>
        <w:rPr>
          <w:rFonts w:ascii="Times New Roman" w:hAnsi="Times New Roman"/>
          <w:sz w:val="24"/>
          <w:lang w:val="sv-SE"/>
        </w:rPr>
      </w:pPr>
      <w:r w:rsidRPr="002A61F4">
        <w:rPr>
          <w:rFonts w:ascii="Times New Roman" w:hAnsi="Times New Roman"/>
          <w:sz w:val="24"/>
          <w:szCs w:val="24"/>
        </w:rPr>
        <w:t>Sissemakstavate aktsiate märkimiseks edastab liige nõutavad märkimisdokumendid pangale:</w:t>
      </w:r>
      <w:r>
        <w:rPr>
          <w:rFonts w:ascii="Times New Roman" w:hAnsi="Times New Roman"/>
          <w:sz w:val="24"/>
          <w:szCs w:val="24"/>
        </w:rPr>
        <w:t xml:space="preserve"> </w:t>
      </w:r>
      <w:r w:rsidRPr="002A61F4">
        <w:rPr>
          <w:rFonts w:ascii="Times New Roman" w:hAnsi="Times New Roman"/>
          <w:sz w:val="24"/>
          <w:lang w:bidi="et-EE"/>
        </w:rPr>
        <w:t>märkimiskiri, millega märgitakse sissemakstavad aktsiad kooskõlas märkimiskirjas toodud arvuga; kinnitus, et liige on nõuetekohaselt teinud kõik seadusandlikud ja muud sisemised toimingud, mis on vajalikud märkimise tegemiseks; ja lubadus esitada toimingute kohta pangale nõutavat teavet. Märkimiskiri jõustub ja selle alusel tehtud märkimine loetakse sooritatuks jõustumiskuupäeval</w:t>
      </w:r>
      <w:r>
        <w:rPr>
          <w:rFonts w:ascii="Times New Roman" w:hAnsi="Times New Roman"/>
          <w:sz w:val="24"/>
          <w:lang w:bidi="et-EE"/>
        </w:rPr>
        <w:t xml:space="preserve"> (31.12.2024</w:t>
      </w:r>
      <w:r w:rsidR="00FC4FA5">
        <w:rPr>
          <w:rFonts w:ascii="Times New Roman" w:hAnsi="Times New Roman"/>
          <w:sz w:val="24"/>
          <w:lang w:bidi="et-EE"/>
        </w:rPr>
        <w:t>.</w:t>
      </w:r>
      <w:r>
        <w:rPr>
          <w:rFonts w:ascii="Times New Roman" w:hAnsi="Times New Roman"/>
          <w:sz w:val="24"/>
          <w:lang w:bidi="et-EE"/>
        </w:rPr>
        <w:t xml:space="preserve"> a)</w:t>
      </w:r>
      <w:r w:rsidRPr="002A61F4">
        <w:rPr>
          <w:rFonts w:ascii="Times New Roman" w:hAnsi="Times New Roman"/>
          <w:sz w:val="24"/>
          <w:lang w:bidi="et-EE"/>
        </w:rPr>
        <w:t xml:space="preserve"> või päeval, mil pank teatab aktsiaid märkinud liikmele, et liikme poolt esitatud dokumendid on pangale vastuvõetavad, olenevalt sellest, kumb </w:t>
      </w:r>
      <w:r>
        <w:rPr>
          <w:rFonts w:ascii="Times New Roman" w:hAnsi="Times New Roman"/>
          <w:sz w:val="24"/>
          <w:lang w:bidi="et-EE"/>
        </w:rPr>
        <w:t xml:space="preserve">kuupäev </w:t>
      </w:r>
      <w:r w:rsidRPr="002A61F4">
        <w:rPr>
          <w:rFonts w:ascii="Times New Roman" w:hAnsi="Times New Roman"/>
          <w:sz w:val="24"/>
          <w:lang w:bidi="et-EE"/>
        </w:rPr>
        <w:t>on hilisem.</w:t>
      </w:r>
    </w:p>
    <w:p w14:paraId="424230C5" w14:textId="77777777" w:rsidR="001950BD" w:rsidRPr="000C6B26" w:rsidRDefault="001950BD" w:rsidP="001950BD">
      <w:pPr>
        <w:jc w:val="both"/>
        <w:rPr>
          <w:lang w:val="sv-SE"/>
        </w:rPr>
      </w:pPr>
    </w:p>
    <w:p w14:paraId="0055C85E" w14:textId="77777777" w:rsidR="00DD6AF2" w:rsidRPr="00816553" w:rsidRDefault="00DD6AF2">
      <w:pPr>
        <w:jc w:val="both"/>
        <w:rPr>
          <w:b/>
          <w:spacing w:val="-3"/>
        </w:rPr>
      </w:pPr>
      <w:bookmarkStart w:id="16" w:name="bookmark24"/>
      <w:bookmarkEnd w:id="16"/>
    </w:p>
    <w:p w14:paraId="75F4669B" w14:textId="77777777" w:rsidR="00661422" w:rsidRPr="00816553" w:rsidRDefault="004F5592">
      <w:pPr>
        <w:jc w:val="both"/>
        <w:rPr>
          <w:b/>
          <w:spacing w:val="-3"/>
        </w:rPr>
      </w:pPr>
      <w:r w:rsidRPr="00816553">
        <w:rPr>
          <w:b/>
          <w:spacing w:val="-3"/>
        </w:rPr>
        <w:t>9</w:t>
      </w:r>
      <w:r w:rsidR="006F2F5E" w:rsidRPr="00816553">
        <w:rPr>
          <w:b/>
          <w:spacing w:val="-3"/>
        </w:rPr>
        <w:t>. Eelnõu kooskõlastamine</w:t>
      </w:r>
    </w:p>
    <w:p w14:paraId="3C114BCF" w14:textId="77777777" w:rsidR="00820BDC" w:rsidRPr="00816553" w:rsidRDefault="00820BDC" w:rsidP="00D56E42">
      <w:pPr>
        <w:jc w:val="both"/>
        <w:rPr>
          <w:spacing w:val="-3"/>
        </w:rPr>
      </w:pPr>
    </w:p>
    <w:p w14:paraId="7E962407" w14:textId="0CEFEAEC" w:rsidR="006E4879" w:rsidRDefault="007C05FE">
      <w:pPr>
        <w:jc w:val="both"/>
        <w:rPr>
          <w:spacing w:val="-3"/>
        </w:rPr>
      </w:pPr>
      <w:r>
        <w:rPr>
          <w:spacing w:val="-3"/>
        </w:rPr>
        <w:t>Otsuse</w:t>
      </w:r>
      <w:r w:rsidRPr="00816553">
        <w:rPr>
          <w:spacing w:val="-3"/>
        </w:rPr>
        <w:t xml:space="preserve"> </w:t>
      </w:r>
      <w:r w:rsidR="00C80A1A" w:rsidRPr="00816553">
        <w:rPr>
          <w:spacing w:val="-3"/>
        </w:rPr>
        <w:t xml:space="preserve">eelnõu </w:t>
      </w:r>
      <w:r w:rsidR="00FC4FA5">
        <w:rPr>
          <w:spacing w:val="-3"/>
        </w:rPr>
        <w:t>esitatakse</w:t>
      </w:r>
      <w:r w:rsidR="00FC4FA5" w:rsidRPr="00816553">
        <w:rPr>
          <w:spacing w:val="-3"/>
        </w:rPr>
        <w:t xml:space="preserve"> </w:t>
      </w:r>
      <w:r w:rsidR="00544434">
        <w:rPr>
          <w:spacing w:val="-3"/>
        </w:rPr>
        <w:t>eelnõude infosüsteemi kaudu</w:t>
      </w:r>
      <w:r w:rsidR="00820BDC" w:rsidRPr="00816553">
        <w:rPr>
          <w:spacing w:val="-3"/>
        </w:rPr>
        <w:t xml:space="preserve"> kooskõlastamiseks Välisministeeriumile ja Justiitsministeeriumile</w:t>
      </w:r>
      <w:r w:rsidR="00820BDC" w:rsidRPr="00645D98">
        <w:rPr>
          <w:spacing w:val="-3"/>
        </w:rPr>
        <w:t>.</w:t>
      </w:r>
      <w:r w:rsidR="00ED71F2">
        <w:rPr>
          <w:spacing w:val="-3"/>
        </w:rPr>
        <w:t xml:space="preserve"> </w:t>
      </w:r>
    </w:p>
    <w:p w14:paraId="60F12CF5" w14:textId="77777777" w:rsidR="00731D56" w:rsidRDefault="00731D56">
      <w:pPr>
        <w:jc w:val="both"/>
        <w:rPr>
          <w:spacing w:val="-3"/>
        </w:rPr>
      </w:pPr>
    </w:p>
    <w:p w14:paraId="729CCB38" w14:textId="7A9F032A" w:rsidR="004B0D04" w:rsidRDefault="004B0D04">
      <w:pPr>
        <w:jc w:val="both"/>
        <w:rPr>
          <w:spacing w:val="-3"/>
        </w:rPr>
      </w:pPr>
      <w:r>
        <w:rPr>
          <w:spacing w:val="-3"/>
        </w:rPr>
        <w:t>_______________________________________________________________________________</w:t>
      </w:r>
    </w:p>
    <w:p w14:paraId="6C196621" w14:textId="16A235BE" w:rsidR="004B0D04" w:rsidRDefault="004B0D04" w:rsidP="004B0D04">
      <w:pPr>
        <w:jc w:val="both"/>
        <w:rPr>
          <w:spacing w:val="-3"/>
        </w:rPr>
      </w:pPr>
      <w:r w:rsidRPr="004B0D04">
        <w:rPr>
          <w:spacing w:val="-3"/>
        </w:rPr>
        <w:t>Esitab Vabariigi</w:t>
      </w:r>
      <w:r>
        <w:rPr>
          <w:spacing w:val="-3"/>
        </w:rPr>
        <w:t xml:space="preserve"> V</w:t>
      </w:r>
      <w:r w:rsidRPr="004B0D04">
        <w:rPr>
          <w:spacing w:val="-3"/>
        </w:rPr>
        <w:t>alitsus</w:t>
      </w:r>
      <w:r>
        <w:rPr>
          <w:spacing w:val="-3"/>
        </w:rPr>
        <w:t xml:space="preserve"> ……….2024. a</w:t>
      </w:r>
    </w:p>
    <w:p w14:paraId="3D5B0336" w14:textId="77777777" w:rsidR="004B0D04" w:rsidRPr="004B0D04" w:rsidRDefault="004B0D04" w:rsidP="004B0D04">
      <w:pPr>
        <w:jc w:val="both"/>
        <w:rPr>
          <w:spacing w:val="-3"/>
        </w:rPr>
      </w:pPr>
    </w:p>
    <w:p w14:paraId="509119EA" w14:textId="3617737B" w:rsidR="004B0D04" w:rsidRPr="004B0D04" w:rsidRDefault="004B0D04" w:rsidP="004B0D04">
      <w:pPr>
        <w:jc w:val="both"/>
        <w:rPr>
          <w:spacing w:val="-3"/>
        </w:rPr>
      </w:pPr>
      <w:r w:rsidRPr="004B0D04">
        <w:rPr>
          <w:spacing w:val="-3"/>
        </w:rPr>
        <w:t>(allkirjastatud digitaalselt)</w:t>
      </w:r>
    </w:p>
    <w:p w14:paraId="0408FC2B" w14:textId="77777777" w:rsidR="00731D56" w:rsidRDefault="00731D56">
      <w:pPr>
        <w:jc w:val="both"/>
        <w:rPr>
          <w:spacing w:val="-3"/>
        </w:rPr>
      </w:pPr>
    </w:p>
    <w:p w14:paraId="343849E3" w14:textId="77777777" w:rsidR="00731D56" w:rsidRDefault="00731D56">
      <w:pPr>
        <w:jc w:val="both"/>
        <w:rPr>
          <w:spacing w:val="-3"/>
        </w:rPr>
      </w:pPr>
    </w:p>
    <w:sectPr w:rsidR="00731D56">
      <w:footerReference w:type="even" r:id="rId14"/>
      <w:footerReference w:type="default" r:id="rId15"/>
      <w:footnotePr>
        <w:pos w:val="beneathText"/>
      </w:footnotePr>
      <w:pgSz w:w="11905" w:h="16837"/>
      <w:pgMar w:top="993" w:right="848" w:bottom="993" w:left="180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Katariina Kärsten" w:date="2024-10-14T11:14:00Z" w:initials="KK">
    <w:p w14:paraId="5DC2C206" w14:textId="77777777" w:rsidR="00B85B85" w:rsidRDefault="00B85B85" w:rsidP="00B85B85">
      <w:pPr>
        <w:pStyle w:val="Kommentaaritekst"/>
      </w:pPr>
      <w:r>
        <w:rPr>
          <w:rStyle w:val="Kommentaariviide"/>
        </w:rPr>
        <w:annotationRef/>
      </w:r>
      <w:r>
        <w:t xml:space="preserve">See lause tekitab segadust ja tekitab mulje, et ühe aktsia nominaalväärtus võiks olla 4 miljardit. Segaduse vältimiseks soovitame täpsustada, et aktsia nominaalväärtus on 10 000 eurot, kokku 4 miljardit eurot. </w:t>
      </w:r>
    </w:p>
  </w:comment>
  <w:comment w:id="1" w:author="Katariina Kärsten" w:date="2024-10-14T11:17:00Z" w:initials="KK">
    <w:p w14:paraId="5A0D001D" w14:textId="77777777" w:rsidR="00B85B85" w:rsidRDefault="00B85B85" w:rsidP="00B85B85">
      <w:pPr>
        <w:pStyle w:val="Kommentaaritekst"/>
      </w:pPr>
      <w:r>
        <w:rPr>
          <w:rStyle w:val="Kommentaariviide"/>
        </w:rPr>
        <w:annotationRef/>
      </w:r>
      <w:r>
        <w:t xml:space="preserve">Palume esitada siin ka info häälteenamuse nõude kohta (HÕNTE § 41 lg 4 p 5). Ehkki allpool SK 2. osa keskel on see info olemas, siis lugeja on harjunud seda infot otsima just siit. </w:t>
      </w:r>
    </w:p>
  </w:comment>
  <w:comment w:id="8" w:author="Katariina Kärsten" w:date="2024-10-14T11:18:00Z" w:initials="KK">
    <w:p w14:paraId="3046F7B7" w14:textId="77777777" w:rsidR="00B85B85" w:rsidRDefault="00B85B85" w:rsidP="00B85B85">
      <w:pPr>
        <w:pStyle w:val="Kommentaaritekst"/>
      </w:pPr>
      <w:r>
        <w:rPr>
          <w:rStyle w:val="Kommentaariviide"/>
        </w:rPr>
        <w:annotationRef/>
      </w:r>
      <w:r>
        <w:t xml:space="preserve">Numeratsioon sassis. Teadmiseks: SK-s on lubatud kasutada automaatset nummerdust, see võimaldab taolisi vigu vältida. </w:t>
      </w:r>
    </w:p>
  </w:comment>
  <w:comment w:id="13" w:author="Katariina Kärsten" w:date="2024-10-14T11:20:00Z" w:initials="KK">
    <w:p w14:paraId="3B33AA50" w14:textId="77777777" w:rsidR="00B85B85" w:rsidRDefault="00B85B85" w:rsidP="00B85B85">
      <w:pPr>
        <w:pStyle w:val="Kommentaaritekst"/>
      </w:pPr>
      <w:r>
        <w:rPr>
          <w:rStyle w:val="Kommentaariviide"/>
        </w:rPr>
        <w:annotationRef/>
      </w:r>
      <w:r>
        <w:t xml:space="preserve">Kaldkriips jätab mõtte ebaselgeks ja seetõttu seda ametlikes tekstides välditakse. Kas mõeldud on garantiisid </w:t>
      </w:r>
      <w:r>
        <w:rPr>
          <w:i/>
          <w:iCs/>
        </w:rPr>
        <w:t>ja</w:t>
      </w:r>
      <w:r>
        <w:t xml:space="preserve"> toetusi? Või garantiisid </w:t>
      </w:r>
      <w:r>
        <w:rPr>
          <w:i/>
          <w:iCs/>
        </w:rPr>
        <w:t>või</w:t>
      </w:r>
      <w:r>
        <w:t xml:space="preserve"> toetusi? </w:t>
      </w:r>
    </w:p>
    <w:p w14:paraId="3A46C21F" w14:textId="77777777" w:rsidR="00B85B85" w:rsidRDefault="00B85B85" w:rsidP="00B85B85">
      <w:pPr>
        <w:pStyle w:val="Kommentaaritekst"/>
      </w:pPr>
      <w:r>
        <w:t xml:space="preserve">Märgime ühtlasi, et sõnaühendi ja/või kasutamine ei ole ka korrektne, sest jätab samamoodi mõtte ebamääraseks. Palume sõnastust korrigeerida. </w:t>
      </w:r>
    </w:p>
  </w:comment>
  <w:comment w:id="14" w:author="Katariina Kärsten" w:date="2024-10-14T11:21:00Z" w:initials="KK">
    <w:p w14:paraId="38606526" w14:textId="77777777" w:rsidR="00B85B85" w:rsidRDefault="00B85B85" w:rsidP="00B85B85">
      <w:pPr>
        <w:pStyle w:val="Kommentaaritekst"/>
      </w:pPr>
      <w:r>
        <w:rPr>
          <w:rStyle w:val="Kommentaariviide"/>
        </w:rPr>
        <w:annotationRef/>
      </w:r>
      <w:r>
        <w:t xml:space="preserve">Kaldkriips jätab mõtte ebaselgeks ja seetõttu seda ametlikes tekstides välditakse. Kontekstipõhiselt sobiks siin pigem suuremaid </w:t>
      </w:r>
      <w:r>
        <w:rPr>
          <w:i/>
          <w:iCs/>
        </w:rPr>
        <w:t xml:space="preserve">ja </w:t>
      </w:r>
      <w:r>
        <w:t xml:space="preserve">keerulisemaid. </w:t>
      </w:r>
    </w:p>
    <w:p w14:paraId="790D07C1" w14:textId="77777777" w:rsidR="00B85B85" w:rsidRDefault="00B85B85" w:rsidP="00B85B85">
      <w:pPr>
        <w:pStyle w:val="Kommentaaritekst"/>
      </w:pPr>
      <w:r>
        <w:t xml:space="preserve">Märgime ühtlasi, et sõnaühendi ja/või kasutamine ei ole ka korrektne, sest jätab samamoodi mõtte ebamääraseks. Palume sõnastust korrigeerida. </w:t>
      </w:r>
    </w:p>
  </w:comment>
  <w:comment w:id="15" w:author="Katariina Kärsten" w:date="2024-10-14T11:22:00Z" w:initials="KK">
    <w:p w14:paraId="41096E23" w14:textId="77777777" w:rsidR="00B85B85" w:rsidRDefault="00B85B85" w:rsidP="00B85B85">
      <w:pPr>
        <w:pStyle w:val="Kommentaaritekst"/>
      </w:pPr>
      <w:r>
        <w:rPr>
          <w:rStyle w:val="Kommentaariviide"/>
        </w:rPr>
        <w:annotationRef/>
      </w:r>
      <w:r>
        <w:t xml:space="preserve">Selguse huvides võiks siin lisaks kogusummale välja tuua ka osamaksete suuruse.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DC2C206" w15:done="0"/>
  <w15:commentEx w15:paraId="5A0D001D" w15:done="0"/>
  <w15:commentEx w15:paraId="3046F7B7" w15:done="0"/>
  <w15:commentEx w15:paraId="3A46C21F" w15:done="0"/>
  <w15:commentEx w15:paraId="790D07C1" w15:done="0"/>
  <w15:commentEx w15:paraId="41096E2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B77BA1" w16cex:dateUtc="2024-10-14T08:14:00Z"/>
  <w16cex:commentExtensible w16cex:durableId="2AB77C34" w16cex:dateUtc="2024-10-14T08:17:00Z"/>
  <w16cex:commentExtensible w16cex:durableId="2AB77C7E" w16cex:dateUtc="2024-10-14T08:18:00Z"/>
  <w16cex:commentExtensible w16cex:durableId="2AB77CEE" w16cex:dateUtc="2024-10-14T08:20:00Z"/>
  <w16cex:commentExtensible w16cex:durableId="2AB77D56" w16cex:dateUtc="2024-10-14T08:21:00Z"/>
  <w16cex:commentExtensible w16cex:durableId="2AB77D85" w16cex:dateUtc="2024-10-14T08: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DC2C206" w16cid:durableId="2AB77BA1"/>
  <w16cid:commentId w16cid:paraId="5A0D001D" w16cid:durableId="2AB77C34"/>
  <w16cid:commentId w16cid:paraId="3046F7B7" w16cid:durableId="2AB77C7E"/>
  <w16cid:commentId w16cid:paraId="3A46C21F" w16cid:durableId="2AB77CEE"/>
  <w16cid:commentId w16cid:paraId="790D07C1" w16cid:durableId="2AB77D56"/>
  <w16cid:commentId w16cid:paraId="41096E23" w16cid:durableId="2AB77D8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FCF67F" w14:textId="77777777" w:rsidR="009A0DEF" w:rsidRDefault="009A0DEF">
      <w:r>
        <w:separator/>
      </w:r>
    </w:p>
  </w:endnote>
  <w:endnote w:type="continuationSeparator" w:id="0">
    <w:p w14:paraId="6E48B86C" w14:textId="77777777" w:rsidR="009A0DEF" w:rsidRDefault="009A0D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tarSymbol">
    <w:altName w:val="Times New Roman"/>
    <w:panose1 w:val="00000000000000000000"/>
    <w:charset w:val="00"/>
    <w:family w:val="auto"/>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mbria">
    <w:altName w:val="Palatino Linotype"/>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Tahoma">
    <w:altName w:val="Lucidasans"/>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57748" w14:textId="77777777" w:rsidR="006716DE" w:rsidRDefault="006716DE">
    <w:pPr>
      <w:pStyle w:val="Jalus"/>
      <w:framePr w:wrap="around" w:vAnchor="text" w:hAnchor="margin" w:xAlign="right"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D8DDED8" w14:textId="77777777" w:rsidR="006716DE" w:rsidRDefault="006716DE">
    <w:pPr>
      <w:pStyle w:val="Jalus"/>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F124F" w14:textId="77777777" w:rsidR="006716DE" w:rsidRDefault="006716DE">
    <w:pPr>
      <w:pStyle w:val="Jalus"/>
      <w:framePr w:wrap="around" w:vAnchor="text" w:hAnchor="margin" w:xAlign="right"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BA4CCC">
      <w:rPr>
        <w:rStyle w:val="Lehekljenumber"/>
        <w:noProof/>
      </w:rPr>
      <w:t>1</w:t>
    </w:r>
    <w:r>
      <w:rPr>
        <w:rStyle w:val="Lehekljenumber"/>
      </w:rPr>
      <w:fldChar w:fldCharType="end"/>
    </w:r>
  </w:p>
  <w:p w14:paraId="09BE2E41" w14:textId="77777777" w:rsidR="006716DE" w:rsidRDefault="006716DE">
    <w:pPr>
      <w:pStyle w:val="Jalu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6EB707" w14:textId="77777777" w:rsidR="009A0DEF" w:rsidRDefault="009A0DEF">
      <w:r>
        <w:separator/>
      </w:r>
    </w:p>
  </w:footnote>
  <w:footnote w:type="continuationSeparator" w:id="0">
    <w:p w14:paraId="2401E48E" w14:textId="77777777" w:rsidR="009A0DEF" w:rsidRDefault="009A0DEF">
      <w:r>
        <w:continuationSeparator/>
      </w:r>
    </w:p>
  </w:footnote>
  <w:footnote w:id="1">
    <w:p w14:paraId="6029722E" w14:textId="3317FB84" w:rsidR="004028EA" w:rsidRPr="004028EA" w:rsidRDefault="004028EA" w:rsidP="004028EA">
      <w:pPr>
        <w:jc w:val="both"/>
        <w:rPr>
          <w:sz w:val="20"/>
          <w:szCs w:val="20"/>
        </w:rPr>
      </w:pPr>
      <w:r w:rsidRPr="004028EA">
        <w:rPr>
          <w:rStyle w:val="Allmrkuseviide"/>
          <w:sz w:val="20"/>
          <w:szCs w:val="20"/>
        </w:rPr>
        <w:footnoteRef/>
      </w:r>
      <w:r w:rsidRPr="004028EA">
        <w:rPr>
          <w:sz w:val="20"/>
          <w:szCs w:val="20"/>
        </w:rPr>
        <w:t xml:space="preserve"> Panga lubatud aktsiakapital koosneb sissemakstavatest ja sissenõutavatest aktsiatest. Iga aktsia väärtus on 10 000 eurot</w:t>
      </w:r>
      <w:r>
        <w:rPr>
          <w:sz w:val="20"/>
          <w:szCs w:val="20"/>
        </w:rPr>
        <w:t>.</w:t>
      </w:r>
    </w:p>
  </w:footnote>
  <w:footnote w:id="2">
    <w:p w14:paraId="3F7ACF0B" w14:textId="77777777" w:rsidR="005A7939" w:rsidRDefault="005A7939" w:rsidP="005A7939">
      <w:pPr>
        <w:pStyle w:val="Allmrkusetekst"/>
      </w:pPr>
      <w:r>
        <w:rPr>
          <w:rStyle w:val="Allmrkuseviide"/>
        </w:rPr>
        <w:footnoteRef/>
      </w:r>
      <w:r>
        <w:t xml:space="preserve"> Vastavalt Vabariigi Valitsuse 22. aprilli 2005. a korraldusele nr 214 </w:t>
      </w:r>
    </w:p>
    <w:p w14:paraId="6565A6D8" w14:textId="77777777" w:rsidR="002B6A4E" w:rsidRDefault="002B6A4E" w:rsidP="005A7939">
      <w:pPr>
        <w:pStyle w:val="Allmrkuseteks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0000001"/>
    <w:multiLevelType w:val="singleLevel"/>
    <w:tmpl w:val="FFFFFFFF"/>
    <w:name w:val="WW8Num1"/>
    <w:lvl w:ilvl="0">
      <w:numFmt w:val="bullet"/>
      <w:lvlText w:val="-"/>
      <w:lvlJc w:val="left"/>
      <w:pPr>
        <w:tabs>
          <w:tab w:val="num" w:pos="720"/>
        </w:tabs>
      </w:pPr>
      <w:rPr>
        <w:rFonts w:ascii="StarSymbol" w:hAnsi="StarSymbol"/>
      </w:rPr>
    </w:lvl>
  </w:abstractNum>
  <w:abstractNum w:abstractNumId="2" w15:restartNumberingAfterBreak="0">
    <w:nsid w:val="00000002"/>
    <w:multiLevelType w:val="singleLevel"/>
    <w:tmpl w:val="FFFFFFFF"/>
    <w:name w:val="WW8Num2"/>
    <w:lvl w:ilvl="0">
      <w:start w:val="1"/>
      <w:numFmt w:val="bullet"/>
      <w:lvlText w:val="·"/>
      <w:lvlJc w:val="left"/>
      <w:pPr>
        <w:tabs>
          <w:tab w:val="num" w:pos="360"/>
        </w:tabs>
      </w:pPr>
      <w:rPr>
        <w:rFonts w:ascii="Symbol" w:hAnsi="Symbol"/>
      </w:rPr>
    </w:lvl>
  </w:abstractNum>
  <w:abstractNum w:abstractNumId="3" w15:restartNumberingAfterBreak="0">
    <w:nsid w:val="00000003"/>
    <w:multiLevelType w:val="singleLevel"/>
    <w:tmpl w:val="FFFFFFFF"/>
    <w:name w:val="WW8Num3"/>
    <w:lvl w:ilvl="0">
      <w:start w:val="1"/>
      <w:numFmt w:val="bullet"/>
      <w:lvlText w:val="·"/>
      <w:lvlJc w:val="left"/>
      <w:pPr>
        <w:tabs>
          <w:tab w:val="num" w:pos="360"/>
        </w:tabs>
      </w:pPr>
      <w:rPr>
        <w:rFonts w:ascii="Symbol" w:hAnsi="Symbol"/>
      </w:rPr>
    </w:lvl>
  </w:abstractNum>
  <w:abstractNum w:abstractNumId="4" w15:restartNumberingAfterBreak="0">
    <w:nsid w:val="00000004"/>
    <w:multiLevelType w:val="multilevel"/>
    <w:tmpl w:val="FFFFFFFF"/>
    <w:name w:val="Outline"/>
    <w:lvl w:ilvl="0">
      <w:start w:val="1"/>
      <w:numFmt w:val="none"/>
      <w:pStyle w:val="Pealkiri1"/>
      <w:lvlText w:val=""/>
      <w:lvlJc w:val="left"/>
      <w:pPr>
        <w:tabs>
          <w:tab w:val="num" w:pos="0"/>
        </w:tabs>
      </w:pPr>
      <w:rPr>
        <w:rFonts w:cs="Times New Roman"/>
      </w:rPr>
    </w:lvl>
    <w:lvl w:ilvl="1">
      <w:start w:val="1"/>
      <w:numFmt w:val="none"/>
      <w:pStyle w:val="Pealkiri2"/>
      <w:lvlText w:val=""/>
      <w:lvlJc w:val="left"/>
      <w:pPr>
        <w:tabs>
          <w:tab w:val="num" w:pos="0"/>
        </w:tabs>
      </w:pPr>
      <w:rPr>
        <w:rFonts w:cs="Times New Roman"/>
      </w:rPr>
    </w:lvl>
    <w:lvl w:ilvl="2">
      <w:start w:val="1"/>
      <w:numFmt w:val="none"/>
      <w:pStyle w:val="Pealkiri3"/>
      <w:lvlText w:val=""/>
      <w:lvlJc w:val="left"/>
      <w:pPr>
        <w:tabs>
          <w:tab w:val="num" w:pos="0"/>
        </w:tabs>
      </w:pPr>
      <w:rPr>
        <w:rFonts w:cs="Times New Roman"/>
      </w:rPr>
    </w:lvl>
    <w:lvl w:ilvl="3">
      <w:start w:val="1"/>
      <w:numFmt w:val="none"/>
      <w:lvlText w:val=""/>
      <w:lvlJc w:val="left"/>
      <w:pPr>
        <w:tabs>
          <w:tab w:val="num" w:pos="0"/>
        </w:tabs>
      </w:pPr>
      <w:rPr>
        <w:rFonts w:cs="Times New Roman"/>
      </w:rPr>
    </w:lvl>
    <w:lvl w:ilvl="4">
      <w:start w:val="1"/>
      <w:numFmt w:val="none"/>
      <w:lvlText w:val=""/>
      <w:lvlJc w:val="left"/>
      <w:pPr>
        <w:tabs>
          <w:tab w:val="num" w:pos="0"/>
        </w:tabs>
      </w:pPr>
      <w:rPr>
        <w:rFonts w:cs="Times New Roman"/>
      </w:rPr>
    </w:lvl>
    <w:lvl w:ilvl="5">
      <w:start w:val="1"/>
      <w:numFmt w:val="none"/>
      <w:lvlText w:val=""/>
      <w:lvlJc w:val="left"/>
      <w:pPr>
        <w:tabs>
          <w:tab w:val="num" w:pos="0"/>
        </w:tabs>
      </w:pPr>
      <w:rPr>
        <w:rFonts w:cs="Times New Roman"/>
      </w:rPr>
    </w:lvl>
    <w:lvl w:ilvl="6">
      <w:start w:val="1"/>
      <w:numFmt w:val="none"/>
      <w:lvlText w:val=""/>
      <w:lvlJc w:val="left"/>
      <w:pPr>
        <w:tabs>
          <w:tab w:val="num" w:pos="0"/>
        </w:tabs>
      </w:pPr>
      <w:rPr>
        <w:rFonts w:cs="Times New Roman"/>
      </w:rPr>
    </w:lvl>
    <w:lvl w:ilvl="7">
      <w:start w:val="1"/>
      <w:numFmt w:val="none"/>
      <w:lvlText w:val=""/>
      <w:lvlJc w:val="left"/>
      <w:pPr>
        <w:tabs>
          <w:tab w:val="num" w:pos="0"/>
        </w:tabs>
      </w:pPr>
      <w:rPr>
        <w:rFonts w:cs="Times New Roman"/>
      </w:rPr>
    </w:lvl>
    <w:lvl w:ilvl="8">
      <w:start w:val="1"/>
      <w:numFmt w:val="none"/>
      <w:lvlText w:val=""/>
      <w:lvlJc w:val="left"/>
      <w:pPr>
        <w:tabs>
          <w:tab w:val="num" w:pos="0"/>
        </w:tabs>
      </w:pPr>
      <w:rPr>
        <w:rFonts w:cs="Times New Roman"/>
      </w:rPr>
    </w:lvl>
  </w:abstractNum>
  <w:abstractNum w:abstractNumId="5" w15:restartNumberingAfterBreak="0">
    <w:nsid w:val="00000005"/>
    <w:multiLevelType w:val="multilevel"/>
    <w:tmpl w:val="FFFFFFFF"/>
    <w:lvl w:ilvl="0">
      <w:start w:val="1"/>
      <w:numFmt w:val="none"/>
      <w:lvlText w:val=""/>
      <w:lvlJc w:val="left"/>
      <w:pPr>
        <w:tabs>
          <w:tab w:val="num" w:pos="0"/>
        </w:tabs>
      </w:pPr>
      <w:rPr>
        <w:rFonts w:cs="Times New Roman"/>
      </w:rPr>
    </w:lvl>
    <w:lvl w:ilvl="1">
      <w:start w:val="1"/>
      <w:numFmt w:val="none"/>
      <w:lvlText w:val=""/>
      <w:lvlJc w:val="left"/>
      <w:pPr>
        <w:tabs>
          <w:tab w:val="num" w:pos="0"/>
        </w:tabs>
      </w:pPr>
      <w:rPr>
        <w:rFonts w:cs="Times New Roman"/>
      </w:rPr>
    </w:lvl>
    <w:lvl w:ilvl="2">
      <w:start w:val="1"/>
      <w:numFmt w:val="none"/>
      <w:lvlText w:val=""/>
      <w:lvlJc w:val="left"/>
      <w:pPr>
        <w:tabs>
          <w:tab w:val="num" w:pos="0"/>
        </w:tabs>
      </w:pPr>
      <w:rPr>
        <w:rFonts w:cs="Times New Roman"/>
      </w:rPr>
    </w:lvl>
    <w:lvl w:ilvl="3">
      <w:start w:val="1"/>
      <w:numFmt w:val="none"/>
      <w:lvlText w:val=""/>
      <w:lvlJc w:val="left"/>
      <w:pPr>
        <w:tabs>
          <w:tab w:val="num" w:pos="0"/>
        </w:tabs>
      </w:pPr>
      <w:rPr>
        <w:rFonts w:cs="Times New Roman"/>
      </w:rPr>
    </w:lvl>
    <w:lvl w:ilvl="4">
      <w:start w:val="1"/>
      <w:numFmt w:val="none"/>
      <w:lvlText w:val=""/>
      <w:lvlJc w:val="left"/>
      <w:pPr>
        <w:tabs>
          <w:tab w:val="num" w:pos="0"/>
        </w:tabs>
      </w:pPr>
      <w:rPr>
        <w:rFonts w:cs="Times New Roman"/>
      </w:rPr>
    </w:lvl>
    <w:lvl w:ilvl="5">
      <w:start w:val="1"/>
      <w:numFmt w:val="none"/>
      <w:lvlText w:val=""/>
      <w:lvlJc w:val="left"/>
      <w:pPr>
        <w:tabs>
          <w:tab w:val="num" w:pos="0"/>
        </w:tabs>
      </w:pPr>
      <w:rPr>
        <w:rFonts w:cs="Times New Roman"/>
      </w:rPr>
    </w:lvl>
    <w:lvl w:ilvl="6">
      <w:start w:val="1"/>
      <w:numFmt w:val="none"/>
      <w:lvlText w:val=""/>
      <w:lvlJc w:val="left"/>
      <w:pPr>
        <w:tabs>
          <w:tab w:val="num" w:pos="0"/>
        </w:tabs>
      </w:pPr>
      <w:rPr>
        <w:rFonts w:cs="Times New Roman"/>
      </w:rPr>
    </w:lvl>
    <w:lvl w:ilvl="7">
      <w:start w:val="1"/>
      <w:numFmt w:val="none"/>
      <w:lvlText w:val=""/>
      <w:lvlJc w:val="left"/>
      <w:pPr>
        <w:tabs>
          <w:tab w:val="num" w:pos="0"/>
        </w:tabs>
      </w:pPr>
      <w:rPr>
        <w:rFonts w:cs="Times New Roman"/>
      </w:rPr>
    </w:lvl>
    <w:lvl w:ilvl="8">
      <w:start w:val="1"/>
      <w:numFmt w:val="none"/>
      <w:lvlText w:val=""/>
      <w:lvlJc w:val="left"/>
      <w:pPr>
        <w:tabs>
          <w:tab w:val="num" w:pos="0"/>
        </w:tabs>
      </w:pPr>
      <w:rPr>
        <w:rFonts w:cs="Times New Roman"/>
      </w:rPr>
    </w:lvl>
  </w:abstractNum>
  <w:abstractNum w:abstractNumId="6" w15:restartNumberingAfterBreak="0">
    <w:nsid w:val="03AB5BF8"/>
    <w:multiLevelType w:val="hybridMultilevel"/>
    <w:tmpl w:val="FFFFFFFF"/>
    <w:lvl w:ilvl="0" w:tplc="04090011">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7" w15:restartNumberingAfterBreak="0">
    <w:nsid w:val="04682A02"/>
    <w:multiLevelType w:val="hybridMultilevel"/>
    <w:tmpl w:val="FFFFFFFF"/>
    <w:lvl w:ilvl="0" w:tplc="5B86B5E4">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89A321C"/>
    <w:multiLevelType w:val="multilevel"/>
    <w:tmpl w:val="FFFFFFFF"/>
    <w:lvl w:ilvl="0">
      <w:start w:val="1"/>
      <w:numFmt w:val="bullet"/>
      <w:lvlText w:val="•"/>
      <w:lvlJc w:val="left"/>
      <w:pPr>
        <w:ind w:left="720" w:hanging="360"/>
      </w:pPr>
      <w:rPr>
        <w:rFonts w:ascii="Times New Roman" w:eastAsia="Times New Roman" w:hAnsi="Times New Roman"/>
        <w:b w:val="0"/>
        <w:i w:val="0"/>
        <w:caps w:val="0"/>
        <w:smallCaps w:val="0"/>
        <w:dstrike w:val="0"/>
        <w:color w:val="000000"/>
        <w:spacing w:val="0"/>
        <w:w w:val="100"/>
        <w:sz w:val="23"/>
        <w:u w:val="none"/>
      </w:rPr>
    </w:lvl>
    <w:lvl w:ilvl="1">
      <w:start w:val="1"/>
      <w:numFmt w:val="lowerLetter"/>
      <w:lvlText w:val="(%2)"/>
      <w:lvlJc w:val="left"/>
      <w:pPr>
        <w:ind w:left="1080" w:hanging="360"/>
      </w:pPr>
      <w:rPr>
        <w:rFonts w:eastAsia="Times New Roman" w:cs="Times New Roman"/>
        <w:b w:val="0"/>
        <w:bCs w:val="0"/>
        <w:i w:val="0"/>
        <w:iCs w:val="0"/>
        <w:caps w:val="0"/>
        <w:smallCaps w:val="0"/>
        <w:dstrike w:val="0"/>
        <w:color w:val="000000"/>
        <w:spacing w:val="0"/>
        <w:w w:val="100"/>
        <w:sz w:val="23"/>
        <w:szCs w:val="23"/>
        <w:u w:val="none"/>
      </w:rPr>
    </w:lvl>
    <w:lvl w:ilvl="2">
      <w:start w:val="1"/>
      <w:numFmt w:val="lowerLetter"/>
      <w:lvlText w:val="(%2.%3)"/>
      <w:lvlJc w:val="left"/>
      <w:pPr>
        <w:ind w:left="1440" w:hanging="360"/>
      </w:pPr>
      <w:rPr>
        <w:rFonts w:eastAsia="Times New Roman" w:cs="Times New Roman"/>
        <w:b w:val="0"/>
        <w:bCs w:val="0"/>
        <w:i w:val="0"/>
        <w:iCs w:val="0"/>
        <w:caps w:val="0"/>
        <w:smallCaps w:val="0"/>
        <w:dstrike w:val="0"/>
        <w:color w:val="000000"/>
        <w:spacing w:val="0"/>
        <w:w w:val="100"/>
        <w:sz w:val="23"/>
        <w:szCs w:val="23"/>
        <w:u w:val="none"/>
      </w:rPr>
    </w:lvl>
    <w:lvl w:ilvl="3">
      <w:start w:val="1"/>
      <w:numFmt w:val="lowerLetter"/>
      <w:lvlText w:val="(%2.%3.%4)"/>
      <w:lvlJc w:val="left"/>
      <w:pPr>
        <w:ind w:left="1800" w:hanging="360"/>
      </w:pPr>
      <w:rPr>
        <w:rFonts w:eastAsia="Times New Roman" w:cs="Times New Roman"/>
        <w:b w:val="0"/>
        <w:bCs w:val="0"/>
        <w:i w:val="0"/>
        <w:iCs w:val="0"/>
        <w:caps w:val="0"/>
        <w:smallCaps w:val="0"/>
        <w:dstrike w:val="0"/>
        <w:color w:val="000000"/>
        <w:spacing w:val="0"/>
        <w:w w:val="100"/>
        <w:sz w:val="23"/>
        <w:szCs w:val="23"/>
        <w:u w:val="none"/>
      </w:rPr>
    </w:lvl>
    <w:lvl w:ilvl="4">
      <w:start w:val="1"/>
      <w:numFmt w:val="lowerLetter"/>
      <w:lvlText w:val="(%2.%3.%4.%5)"/>
      <w:lvlJc w:val="left"/>
      <w:pPr>
        <w:ind w:left="2160" w:hanging="360"/>
      </w:pPr>
      <w:rPr>
        <w:rFonts w:eastAsia="Times New Roman" w:cs="Times New Roman"/>
        <w:b w:val="0"/>
        <w:bCs w:val="0"/>
        <w:i w:val="0"/>
        <w:iCs w:val="0"/>
        <w:caps w:val="0"/>
        <w:smallCaps w:val="0"/>
        <w:dstrike w:val="0"/>
        <w:color w:val="000000"/>
        <w:spacing w:val="0"/>
        <w:w w:val="100"/>
        <w:sz w:val="23"/>
        <w:szCs w:val="23"/>
        <w:u w:val="none"/>
      </w:rPr>
    </w:lvl>
    <w:lvl w:ilvl="5">
      <w:start w:val="1"/>
      <w:numFmt w:val="lowerLetter"/>
      <w:lvlText w:val="(%2.%3.%4.%5.%6)"/>
      <w:lvlJc w:val="left"/>
      <w:pPr>
        <w:ind w:left="2520" w:hanging="360"/>
      </w:pPr>
      <w:rPr>
        <w:rFonts w:eastAsia="Times New Roman" w:cs="Times New Roman"/>
        <w:b w:val="0"/>
        <w:bCs w:val="0"/>
        <w:i w:val="0"/>
        <w:iCs w:val="0"/>
        <w:caps w:val="0"/>
        <w:smallCaps w:val="0"/>
        <w:dstrike w:val="0"/>
        <w:color w:val="000000"/>
        <w:spacing w:val="0"/>
        <w:w w:val="100"/>
        <w:sz w:val="23"/>
        <w:szCs w:val="23"/>
        <w:u w:val="none"/>
      </w:rPr>
    </w:lvl>
    <w:lvl w:ilvl="6">
      <w:start w:val="1"/>
      <w:numFmt w:val="lowerLetter"/>
      <w:lvlText w:val="(%2.%3.%4.%5.%6.%7)"/>
      <w:lvlJc w:val="left"/>
      <w:pPr>
        <w:ind w:left="2880" w:hanging="360"/>
      </w:pPr>
      <w:rPr>
        <w:rFonts w:eastAsia="Times New Roman" w:cs="Times New Roman"/>
        <w:b w:val="0"/>
        <w:bCs w:val="0"/>
        <w:i w:val="0"/>
        <w:iCs w:val="0"/>
        <w:caps w:val="0"/>
        <w:smallCaps w:val="0"/>
        <w:dstrike w:val="0"/>
        <w:color w:val="000000"/>
        <w:spacing w:val="0"/>
        <w:w w:val="100"/>
        <w:sz w:val="23"/>
        <w:szCs w:val="23"/>
        <w:u w:val="none"/>
      </w:rPr>
    </w:lvl>
    <w:lvl w:ilvl="7">
      <w:start w:val="1"/>
      <w:numFmt w:val="lowerLetter"/>
      <w:lvlText w:val="(%2.%3.%4.%5.%6.%7.%8)"/>
      <w:lvlJc w:val="left"/>
      <w:pPr>
        <w:ind w:left="3240" w:hanging="360"/>
      </w:pPr>
      <w:rPr>
        <w:rFonts w:eastAsia="Times New Roman" w:cs="Times New Roman"/>
        <w:b w:val="0"/>
        <w:bCs w:val="0"/>
        <w:i w:val="0"/>
        <w:iCs w:val="0"/>
        <w:caps w:val="0"/>
        <w:smallCaps w:val="0"/>
        <w:dstrike w:val="0"/>
        <w:color w:val="000000"/>
        <w:spacing w:val="0"/>
        <w:w w:val="100"/>
        <w:sz w:val="23"/>
        <w:szCs w:val="23"/>
        <w:u w:val="none"/>
      </w:rPr>
    </w:lvl>
    <w:lvl w:ilvl="8">
      <w:start w:val="1"/>
      <w:numFmt w:val="lowerLetter"/>
      <w:lvlText w:val="(%2.%3.%4.%5.%6.%7.%8.%9)"/>
      <w:lvlJc w:val="left"/>
      <w:pPr>
        <w:ind w:left="3600" w:hanging="360"/>
      </w:pPr>
      <w:rPr>
        <w:rFonts w:eastAsia="Times New Roman" w:cs="Times New Roman"/>
        <w:b w:val="0"/>
        <w:bCs w:val="0"/>
        <w:i w:val="0"/>
        <w:iCs w:val="0"/>
        <w:caps w:val="0"/>
        <w:smallCaps w:val="0"/>
        <w:dstrike w:val="0"/>
        <w:color w:val="000000"/>
        <w:spacing w:val="0"/>
        <w:w w:val="100"/>
        <w:sz w:val="23"/>
        <w:szCs w:val="23"/>
        <w:u w:val="none"/>
      </w:rPr>
    </w:lvl>
  </w:abstractNum>
  <w:abstractNum w:abstractNumId="9" w15:restartNumberingAfterBreak="0">
    <w:nsid w:val="0D522A0A"/>
    <w:multiLevelType w:val="multilevel"/>
    <w:tmpl w:val="FFFFFFFF"/>
    <w:lvl w:ilvl="0">
      <w:start w:val="1"/>
      <w:numFmt w:val="decimal"/>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righ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10" w15:restartNumberingAfterBreak="0">
    <w:nsid w:val="11592667"/>
    <w:multiLevelType w:val="singleLevel"/>
    <w:tmpl w:val="FFFFFFFF"/>
    <w:lvl w:ilvl="0">
      <w:start w:val="1"/>
      <w:numFmt w:val="decimal"/>
      <w:lvlText w:val="%1."/>
      <w:lvlJc w:val="left"/>
      <w:pPr>
        <w:tabs>
          <w:tab w:val="num" w:pos="360"/>
        </w:tabs>
        <w:ind w:left="360" w:hanging="360"/>
      </w:pPr>
      <w:rPr>
        <w:rFonts w:ascii="Times New Roman" w:hAnsi="Times New Roman" w:cs="Times New Roman"/>
      </w:rPr>
    </w:lvl>
  </w:abstractNum>
  <w:abstractNum w:abstractNumId="11" w15:restartNumberingAfterBreak="0">
    <w:nsid w:val="17E72859"/>
    <w:multiLevelType w:val="hybridMultilevel"/>
    <w:tmpl w:val="FFFFFFFF"/>
    <w:lvl w:ilvl="0" w:tplc="F50EC34E">
      <w:start w:val="1"/>
      <w:numFmt w:val="decimal"/>
      <w:lvlText w:val="%1."/>
      <w:lvlJc w:val="left"/>
      <w:pPr>
        <w:ind w:left="820" w:hanging="720"/>
      </w:pPr>
      <w:rPr>
        <w:rFonts w:ascii="Times New Roman" w:eastAsia="Times New Roman" w:hAnsi="Times New Roman" w:cs="Times New Roman" w:hint="default"/>
        <w:b/>
        <w:bCs/>
        <w:i w:val="0"/>
        <w:iCs w:val="0"/>
        <w:spacing w:val="0"/>
        <w:w w:val="100"/>
        <w:sz w:val="24"/>
        <w:szCs w:val="24"/>
      </w:rPr>
    </w:lvl>
    <w:lvl w:ilvl="1" w:tplc="0030934E">
      <w:start w:val="1"/>
      <w:numFmt w:val="lowerLetter"/>
      <w:lvlText w:val="(%2)"/>
      <w:lvlJc w:val="left"/>
      <w:pPr>
        <w:ind w:left="100" w:hanging="720"/>
      </w:pPr>
      <w:rPr>
        <w:rFonts w:ascii="Times New Roman" w:eastAsia="Times New Roman" w:hAnsi="Times New Roman" w:cs="Times New Roman" w:hint="default"/>
        <w:b w:val="0"/>
        <w:bCs w:val="0"/>
        <w:i w:val="0"/>
        <w:iCs w:val="0"/>
        <w:spacing w:val="-2"/>
        <w:w w:val="100"/>
        <w:sz w:val="24"/>
        <w:szCs w:val="24"/>
      </w:rPr>
    </w:lvl>
    <w:lvl w:ilvl="2" w:tplc="AB5A4C7E">
      <w:start w:val="1"/>
      <w:numFmt w:val="lowerRoman"/>
      <w:lvlText w:val="(%3)"/>
      <w:lvlJc w:val="left"/>
      <w:pPr>
        <w:ind w:left="1180" w:hanging="720"/>
      </w:pPr>
      <w:rPr>
        <w:rFonts w:ascii="Times New Roman" w:eastAsia="Times New Roman" w:hAnsi="Times New Roman" w:cs="Times New Roman" w:hint="default"/>
        <w:b w:val="0"/>
        <w:bCs w:val="0"/>
        <w:i w:val="0"/>
        <w:iCs w:val="0"/>
        <w:spacing w:val="0"/>
        <w:w w:val="100"/>
        <w:sz w:val="24"/>
        <w:szCs w:val="24"/>
      </w:rPr>
    </w:lvl>
    <w:lvl w:ilvl="3" w:tplc="FE00E0E4">
      <w:numFmt w:val="bullet"/>
      <w:lvlText w:val="•"/>
      <w:lvlJc w:val="left"/>
      <w:pPr>
        <w:ind w:left="2188" w:hanging="720"/>
      </w:pPr>
      <w:rPr>
        <w:rFonts w:hint="default"/>
      </w:rPr>
    </w:lvl>
    <w:lvl w:ilvl="4" w:tplc="28A4A53C">
      <w:numFmt w:val="bullet"/>
      <w:lvlText w:val="•"/>
      <w:lvlJc w:val="left"/>
      <w:pPr>
        <w:ind w:left="3196" w:hanging="720"/>
      </w:pPr>
      <w:rPr>
        <w:rFonts w:hint="default"/>
      </w:rPr>
    </w:lvl>
    <w:lvl w:ilvl="5" w:tplc="7CCAB6B8">
      <w:numFmt w:val="bullet"/>
      <w:lvlText w:val="•"/>
      <w:lvlJc w:val="left"/>
      <w:pPr>
        <w:ind w:left="4204" w:hanging="720"/>
      </w:pPr>
      <w:rPr>
        <w:rFonts w:hint="default"/>
      </w:rPr>
    </w:lvl>
    <w:lvl w:ilvl="6" w:tplc="452615C0">
      <w:numFmt w:val="bullet"/>
      <w:lvlText w:val="•"/>
      <w:lvlJc w:val="left"/>
      <w:pPr>
        <w:ind w:left="5213" w:hanging="720"/>
      </w:pPr>
      <w:rPr>
        <w:rFonts w:hint="default"/>
      </w:rPr>
    </w:lvl>
    <w:lvl w:ilvl="7" w:tplc="D9423288">
      <w:numFmt w:val="bullet"/>
      <w:lvlText w:val="•"/>
      <w:lvlJc w:val="left"/>
      <w:pPr>
        <w:ind w:left="6221" w:hanging="720"/>
      </w:pPr>
      <w:rPr>
        <w:rFonts w:hint="default"/>
      </w:rPr>
    </w:lvl>
    <w:lvl w:ilvl="8" w:tplc="DA687582">
      <w:numFmt w:val="bullet"/>
      <w:lvlText w:val="•"/>
      <w:lvlJc w:val="left"/>
      <w:pPr>
        <w:ind w:left="7229" w:hanging="720"/>
      </w:pPr>
      <w:rPr>
        <w:rFonts w:hint="default"/>
      </w:rPr>
    </w:lvl>
  </w:abstractNum>
  <w:abstractNum w:abstractNumId="12" w15:restartNumberingAfterBreak="0">
    <w:nsid w:val="1CA815A0"/>
    <w:multiLevelType w:val="hybridMultilevel"/>
    <w:tmpl w:val="FFFFFFFF"/>
    <w:lvl w:ilvl="0" w:tplc="DB7CAB92">
      <w:start w:val="1"/>
      <w:numFmt w:val="lowerRoman"/>
      <w:lvlText w:val="%1)"/>
      <w:lvlJc w:val="left"/>
      <w:pPr>
        <w:tabs>
          <w:tab w:val="num" w:pos="1080"/>
        </w:tabs>
        <w:ind w:left="1080" w:hanging="72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80462E7"/>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84755A7"/>
    <w:multiLevelType w:val="hybridMultilevel"/>
    <w:tmpl w:val="FFFFFFFF"/>
    <w:lvl w:ilvl="0" w:tplc="F12E2EC6">
      <w:start w:val="1"/>
      <w:numFmt w:val="decimal"/>
      <w:lvlText w:val="%1)"/>
      <w:lvlJc w:val="left"/>
      <w:pPr>
        <w:tabs>
          <w:tab w:val="num" w:pos="720"/>
        </w:tabs>
        <w:ind w:left="720" w:hanging="360"/>
      </w:pPr>
      <w:rPr>
        <w:rFonts w:ascii="Times New Roman" w:eastAsia="Times New Roman" w:hAnsi="Times New Roman" w:cs="Times New Roman"/>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8575E79"/>
    <w:multiLevelType w:val="hybridMultilevel"/>
    <w:tmpl w:val="FFFFFFFF"/>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6" w15:restartNumberingAfterBreak="0">
    <w:nsid w:val="2B0C2166"/>
    <w:multiLevelType w:val="hybridMultilevel"/>
    <w:tmpl w:val="FFFFFFFF"/>
    <w:lvl w:ilvl="0" w:tplc="00000001">
      <w:numFmt w:val="bullet"/>
      <w:lvlText w:val="-"/>
      <w:lvlJc w:val="left"/>
      <w:pPr>
        <w:tabs>
          <w:tab w:val="num" w:pos="720"/>
        </w:tabs>
      </w:pPr>
      <w:rPr>
        <w:rFonts w:ascii="StarSymbol" w:hAnsi="StarSymbol"/>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3D02C6"/>
    <w:multiLevelType w:val="multilevel"/>
    <w:tmpl w:val="FFFFFFFF"/>
    <w:lvl w:ilvl="0">
      <w:numFmt w:val="bullet"/>
      <w:lvlText w:val="-"/>
      <w:lvlJc w:val="left"/>
      <w:pPr>
        <w:tabs>
          <w:tab w:val="num" w:pos="720"/>
        </w:tabs>
      </w:pPr>
      <w:rPr>
        <w:rFonts w:ascii="StarSymbol" w:hAnsi="StarSymbol"/>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00B6423"/>
    <w:multiLevelType w:val="hybridMultilevel"/>
    <w:tmpl w:val="FFFFFFFF"/>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9" w15:restartNumberingAfterBreak="0">
    <w:nsid w:val="31B936A9"/>
    <w:multiLevelType w:val="hybridMultilevel"/>
    <w:tmpl w:val="FFFFFFFF"/>
    <w:lvl w:ilvl="0" w:tplc="B288BB8E">
      <w:start w:val="1"/>
      <w:numFmt w:val="lowerLetter"/>
      <w:lvlText w:val="%1)"/>
      <w:lvlJc w:val="left"/>
      <w:pPr>
        <w:tabs>
          <w:tab w:val="num" w:pos="360"/>
        </w:tabs>
        <w:ind w:left="360" w:hanging="360"/>
      </w:pPr>
      <w:rPr>
        <w:rFonts w:cs="Times New Roman" w:hint="default"/>
        <w:b/>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0" w15:restartNumberingAfterBreak="0">
    <w:nsid w:val="33DA7AFA"/>
    <w:multiLevelType w:val="hybridMultilevel"/>
    <w:tmpl w:val="FFFFFFFF"/>
    <w:lvl w:ilvl="0" w:tplc="B316E27A">
      <w:start w:val="2"/>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9CD272E"/>
    <w:multiLevelType w:val="hybridMultilevel"/>
    <w:tmpl w:val="FFFFFFFF"/>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485A6854"/>
    <w:multiLevelType w:val="hybridMultilevel"/>
    <w:tmpl w:val="FFFFFFFF"/>
    <w:lvl w:ilvl="0" w:tplc="C6786940">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AA41D3B"/>
    <w:multiLevelType w:val="hybridMultilevel"/>
    <w:tmpl w:val="FFFFFFFF"/>
    <w:lvl w:ilvl="0" w:tplc="04090011">
      <w:start w:val="1"/>
      <w:numFmt w:val="decimal"/>
      <w:lvlText w:val="%1)"/>
      <w:lvlJc w:val="left"/>
      <w:pPr>
        <w:tabs>
          <w:tab w:val="num" w:pos="360"/>
        </w:tabs>
        <w:ind w:left="360" w:hanging="360"/>
      </w:pPr>
      <w:rPr>
        <w:rFonts w:cs="Times New Roman" w:hint="default"/>
      </w:rPr>
    </w:lvl>
    <w:lvl w:ilvl="1" w:tplc="D648FF42">
      <w:start w:val="1"/>
      <w:numFmt w:val="bullet"/>
      <w:lvlText w:val=""/>
      <w:lvlJc w:val="left"/>
      <w:pPr>
        <w:tabs>
          <w:tab w:val="num" w:pos="1080"/>
        </w:tabs>
        <w:ind w:left="1080" w:hanging="360"/>
      </w:pPr>
      <w:rPr>
        <w:rFonts w:ascii="Symbol" w:eastAsia="Times New Roman" w:hAnsi="Symbol"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4" w15:restartNumberingAfterBreak="0">
    <w:nsid w:val="6AC02411"/>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E1EEE2C0">
      <w:start w:val="1"/>
      <w:numFmt w:val="bullet"/>
      <w:lvlText w:val="-"/>
      <w:lvlJc w:val="left"/>
      <w:pPr>
        <w:tabs>
          <w:tab w:val="num" w:pos="1080"/>
        </w:tabs>
        <w:ind w:left="1080" w:hanging="360"/>
      </w:pPr>
      <w:rPr>
        <w:rFonts w:ascii="Times New Roman" w:eastAsia="Times New Roman" w:hAnsi="Times New Roman"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71E0012A"/>
    <w:multiLevelType w:val="hybridMultilevel"/>
    <w:tmpl w:val="FFFFFFFF"/>
    <w:lvl w:ilvl="0" w:tplc="44F49144">
      <w:start w:val="2006"/>
      <w:numFmt w:val="bullet"/>
      <w:lvlText w:val=""/>
      <w:lvlJc w:val="left"/>
      <w:pPr>
        <w:tabs>
          <w:tab w:val="num" w:pos="360"/>
        </w:tabs>
        <w:ind w:left="360" w:hanging="360"/>
      </w:pPr>
      <w:rPr>
        <w:rFonts w:ascii="Symbol" w:eastAsia="Times New Roman" w:hAnsi="Symbol" w:hint="default"/>
      </w:rPr>
    </w:lvl>
    <w:lvl w:ilvl="1" w:tplc="04250019">
      <w:start w:val="1"/>
      <w:numFmt w:val="bullet"/>
      <w:lvlText w:val="o"/>
      <w:lvlJc w:val="left"/>
      <w:pPr>
        <w:tabs>
          <w:tab w:val="num" w:pos="1080"/>
        </w:tabs>
        <w:ind w:left="1080" w:hanging="360"/>
      </w:pPr>
      <w:rPr>
        <w:rFonts w:ascii="Courier New" w:hAnsi="Courier New" w:hint="default"/>
      </w:rPr>
    </w:lvl>
    <w:lvl w:ilvl="2" w:tplc="0425001B" w:tentative="1">
      <w:start w:val="1"/>
      <w:numFmt w:val="bullet"/>
      <w:lvlText w:val=""/>
      <w:lvlJc w:val="left"/>
      <w:pPr>
        <w:tabs>
          <w:tab w:val="num" w:pos="1800"/>
        </w:tabs>
        <w:ind w:left="1800" w:hanging="360"/>
      </w:pPr>
      <w:rPr>
        <w:rFonts w:ascii="Wingdings" w:hAnsi="Wingdings" w:hint="default"/>
      </w:rPr>
    </w:lvl>
    <w:lvl w:ilvl="3" w:tplc="0425000F" w:tentative="1">
      <w:start w:val="1"/>
      <w:numFmt w:val="bullet"/>
      <w:lvlText w:val=""/>
      <w:lvlJc w:val="left"/>
      <w:pPr>
        <w:tabs>
          <w:tab w:val="num" w:pos="2520"/>
        </w:tabs>
        <w:ind w:left="2520" w:hanging="360"/>
      </w:pPr>
      <w:rPr>
        <w:rFonts w:ascii="Symbol" w:hAnsi="Symbol" w:hint="default"/>
      </w:rPr>
    </w:lvl>
    <w:lvl w:ilvl="4" w:tplc="04250019" w:tentative="1">
      <w:start w:val="1"/>
      <w:numFmt w:val="bullet"/>
      <w:lvlText w:val="o"/>
      <w:lvlJc w:val="left"/>
      <w:pPr>
        <w:tabs>
          <w:tab w:val="num" w:pos="3240"/>
        </w:tabs>
        <w:ind w:left="3240" w:hanging="360"/>
      </w:pPr>
      <w:rPr>
        <w:rFonts w:ascii="Courier New" w:hAnsi="Courier New" w:hint="default"/>
      </w:rPr>
    </w:lvl>
    <w:lvl w:ilvl="5" w:tplc="0425001B" w:tentative="1">
      <w:start w:val="1"/>
      <w:numFmt w:val="bullet"/>
      <w:lvlText w:val=""/>
      <w:lvlJc w:val="left"/>
      <w:pPr>
        <w:tabs>
          <w:tab w:val="num" w:pos="3960"/>
        </w:tabs>
        <w:ind w:left="3960" w:hanging="360"/>
      </w:pPr>
      <w:rPr>
        <w:rFonts w:ascii="Wingdings" w:hAnsi="Wingdings" w:hint="default"/>
      </w:rPr>
    </w:lvl>
    <w:lvl w:ilvl="6" w:tplc="0425000F" w:tentative="1">
      <w:start w:val="1"/>
      <w:numFmt w:val="bullet"/>
      <w:lvlText w:val=""/>
      <w:lvlJc w:val="left"/>
      <w:pPr>
        <w:tabs>
          <w:tab w:val="num" w:pos="4680"/>
        </w:tabs>
        <w:ind w:left="4680" w:hanging="360"/>
      </w:pPr>
      <w:rPr>
        <w:rFonts w:ascii="Symbol" w:hAnsi="Symbol" w:hint="default"/>
      </w:rPr>
    </w:lvl>
    <w:lvl w:ilvl="7" w:tplc="04250019" w:tentative="1">
      <w:start w:val="1"/>
      <w:numFmt w:val="bullet"/>
      <w:lvlText w:val="o"/>
      <w:lvlJc w:val="left"/>
      <w:pPr>
        <w:tabs>
          <w:tab w:val="num" w:pos="5400"/>
        </w:tabs>
        <w:ind w:left="5400" w:hanging="360"/>
      </w:pPr>
      <w:rPr>
        <w:rFonts w:ascii="Courier New" w:hAnsi="Courier New" w:hint="default"/>
      </w:rPr>
    </w:lvl>
    <w:lvl w:ilvl="8" w:tplc="0425001B"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7A584783"/>
    <w:multiLevelType w:val="hybridMultilevel"/>
    <w:tmpl w:val="FFFFFFFF"/>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16cid:durableId="1916740768">
    <w:abstractNumId w:val="1"/>
  </w:num>
  <w:num w:numId="2" w16cid:durableId="981277890">
    <w:abstractNumId w:val="2"/>
  </w:num>
  <w:num w:numId="3" w16cid:durableId="93786598">
    <w:abstractNumId w:val="3"/>
  </w:num>
  <w:num w:numId="4" w16cid:durableId="1331638080">
    <w:abstractNumId w:val="4"/>
  </w:num>
  <w:num w:numId="5" w16cid:durableId="1706518468">
    <w:abstractNumId w:val="0"/>
    <w:lvlOverride w:ilvl="0">
      <w:lvl w:ilvl="0">
        <w:start w:val="1"/>
        <w:numFmt w:val="bullet"/>
        <w:lvlText w:val=""/>
        <w:legacy w:legacy="1" w:legacySpace="0" w:legacyIndent="283"/>
        <w:lvlJc w:val="left"/>
        <w:pPr>
          <w:ind w:left="283" w:hanging="283"/>
        </w:pPr>
        <w:rPr>
          <w:rFonts w:ascii="Wingdings" w:hAnsi="Wingdings" w:hint="default"/>
          <w:b w:val="0"/>
          <w:i w:val="0"/>
          <w:sz w:val="24"/>
        </w:rPr>
      </w:lvl>
    </w:lvlOverride>
  </w:num>
  <w:num w:numId="6" w16cid:durableId="148834047">
    <w:abstractNumId w:val="26"/>
  </w:num>
  <w:num w:numId="7" w16cid:durableId="230124007">
    <w:abstractNumId w:val="22"/>
  </w:num>
  <w:num w:numId="8" w16cid:durableId="41909490">
    <w:abstractNumId w:val="16"/>
  </w:num>
  <w:num w:numId="9" w16cid:durableId="549222818">
    <w:abstractNumId w:val="18"/>
  </w:num>
  <w:num w:numId="10" w16cid:durableId="149954493">
    <w:abstractNumId w:val="6"/>
  </w:num>
  <w:num w:numId="11" w16cid:durableId="995648363">
    <w:abstractNumId w:val="17"/>
  </w:num>
  <w:num w:numId="12" w16cid:durableId="1555963617">
    <w:abstractNumId w:val="7"/>
  </w:num>
  <w:num w:numId="13" w16cid:durableId="1648245498">
    <w:abstractNumId w:val="9"/>
  </w:num>
  <w:num w:numId="14" w16cid:durableId="1440293770">
    <w:abstractNumId w:val="10"/>
  </w:num>
  <w:num w:numId="15" w16cid:durableId="675235080">
    <w:abstractNumId w:val="12"/>
  </w:num>
  <w:num w:numId="16" w16cid:durableId="2057119311">
    <w:abstractNumId w:val="20"/>
  </w:num>
  <w:num w:numId="17" w16cid:durableId="1829786005">
    <w:abstractNumId w:val="25"/>
  </w:num>
  <w:num w:numId="18" w16cid:durableId="81413680">
    <w:abstractNumId w:val="13"/>
  </w:num>
  <w:num w:numId="19" w16cid:durableId="1632708239">
    <w:abstractNumId w:val="24"/>
  </w:num>
  <w:num w:numId="20" w16cid:durableId="2123106861">
    <w:abstractNumId w:val="19"/>
  </w:num>
  <w:num w:numId="21" w16cid:durableId="601500779">
    <w:abstractNumId w:val="23"/>
  </w:num>
  <w:num w:numId="22" w16cid:durableId="1232502487">
    <w:abstractNumId w:val="5"/>
  </w:num>
  <w:num w:numId="23" w16cid:durableId="1691445796">
    <w:abstractNumId w:val="14"/>
  </w:num>
  <w:num w:numId="24" w16cid:durableId="973868756">
    <w:abstractNumId w:val="21"/>
  </w:num>
  <w:num w:numId="25" w16cid:durableId="252473773">
    <w:abstractNumId w:val="8"/>
  </w:num>
  <w:num w:numId="26" w16cid:durableId="1123499930">
    <w:abstractNumId w:val="15"/>
  </w:num>
  <w:num w:numId="27" w16cid:durableId="1157190747">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tariina Kärsten">
    <w15:presenceInfo w15:providerId="AD" w15:userId="S-1-5-21-23267018-1296325175-649218145-579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55A"/>
    <w:rsid w:val="00003767"/>
    <w:rsid w:val="00003A3D"/>
    <w:rsid w:val="00003E9A"/>
    <w:rsid w:val="000067B3"/>
    <w:rsid w:val="00013579"/>
    <w:rsid w:val="0001763E"/>
    <w:rsid w:val="000203F4"/>
    <w:rsid w:val="000218E7"/>
    <w:rsid w:val="00021976"/>
    <w:rsid w:val="000237C0"/>
    <w:rsid w:val="00025789"/>
    <w:rsid w:val="00025D28"/>
    <w:rsid w:val="00031570"/>
    <w:rsid w:val="00032E9A"/>
    <w:rsid w:val="0003344B"/>
    <w:rsid w:val="000334A6"/>
    <w:rsid w:val="000342BA"/>
    <w:rsid w:val="00036847"/>
    <w:rsid w:val="000412AE"/>
    <w:rsid w:val="00041D17"/>
    <w:rsid w:val="00042A59"/>
    <w:rsid w:val="00050236"/>
    <w:rsid w:val="00050C1B"/>
    <w:rsid w:val="00053962"/>
    <w:rsid w:val="00061CB0"/>
    <w:rsid w:val="00063DB1"/>
    <w:rsid w:val="0006532E"/>
    <w:rsid w:val="00067F07"/>
    <w:rsid w:val="000724EA"/>
    <w:rsid w:val="00073652"/>
    <w:rsid w:val="00074A07"/>
    <w:rsid w:val="000808E4"/>
    <w:rsid w:val="00081229"/>
    <w:rsid w:val="00081352"/>
    <w:rsid w:val="0008213D"/>
    <w:rsid w:val="000876CA"/>
    <w:rsid w:val="00090D69"/>
    <w:rsid w:val="000972FC"/>
    <w:rsid w:val="00097CB7"/>
    <w:rsid w:val="000A1A20"/>
    <w:rsid w:val="000A5F44"/>
    <w:rsid w:val="000B145E"/>
    <w:rsid w:val="000B4A57"/>
    <w:rsid w:val="000B7D55"/>
    <w:rsid w:val="000C1B39"/>
    <w:rsid w:val="000C1B99"/>
    <w:rsid w:val="000C3A98"/>
    <w:rsid w:val="000C3C57"/>
    <w:rsid w:val="000C3D25"/>
    <w:rsid w:val="000C4CC7"/>
    <w:rsid w:val="000C6B26"/>
    <w:rsid w:val="000C71DA"/>
    <w:rsid w:val="000D3445"/>
    <w:rsid w:val="000D7F08"/>
    <w:rsid w:val="000E061C"/>
    <w:rsid w:val="000E2421"/>
    <w:rsid w:val="000E41A1"/>
    <w:rsid w:val="000E70DF"/>
    <w:rsid w:val="000E7408"/>
    <w:rsid w:val="000F334B"/>
    <w:rsid w:val="000F6D14"/>
    <w:rsid w:val="000F6D60"/>
    <w:rsid w:val="000F7FA2"/>
    <w:rsid w:val="0010001E"/>
    <w:rsid w:val="00105865"/>
    <w:rsid w:val="00106618"/>
    <w:rsid w:val="001102A2"/>
    <w:rsid w:val="0011115A"/>
    <w:rsid w:val="00124AD2"/>
    <w:rsid w:val="00130CA7"/>
    <w:rsid w:val="00131A98"/>
    <w:rsid w:val="0013615C"/>
    <w:rsid w:val="00137A05"/>
    <w:rsid w:val="001406A1"/>
    <w:rsid w:val="00143172"/>
    <w:rsid w:val="00143BC1"/>
    <w:rsid w:val="00146263"/>
    <w:rsid w:val="00146B06"/>
    <w:rsid w:val="001526AE"/>
    <w:rsid w:val="001557E3"/>
    <w:rsid w:val="00155D1B"/>
    <w:rsid w:val="00157112"/>
    <w:rsid w:val="00157282"/>
    <w:rsid w:val="00165D8C"/>
    <w:rsid w:val="00165F9C"/>
    <w:rsid w:val="00166644"/>
    <w:rsid w:val="00170BD2"/>
    <w:rsid w:val="0017182D"/>
    <w:rsid w:val="001721FA"/>
    <w:rsid w:val="001767E9"/>
    <w:rsid w:val="001828EC"/>
    <w:rsid w:val="0018397D"/>
    <w:rsid w:val="00183B91"/>
    <w:rsid w:val="00185E8D"/>
    <w:rsid w:val="00187623"/>
    <w:rsid w:val="00190BB6"/>
    <w:rsid w:val="00192377"/>
    <w:rsid w:val="001950BD"/>
    <w:rsid w:val="00196A6A"/>
    <w:rsid w:val="001A0DFC"/>
    <w:rsid w:val="001B21EA"/>
    <w:rsid w:val="001B2427"/>
    <w:rsid w:val="001B33AF"/>
    <w:rsid w:val="001B610B"/>
    <w:rsid w:val="001B7AFA"/>
    <w:rsid w:val="001C23E8"/>
    <w:rsid w:val="001C3B8F"/>
    <w:rsid w:val="001C4BBC"/>
    <w:rsid w:val="001D07B5"/>
    <w:rsid w:val="001D25EA"/>
    <w:rsid w:val="001D42A3"/>
    <w:rsid w:val="001E28CE"/>
    <w:rsid w:val="001E4600"/>
    <w:rsid w:val="001E6AB6"/>
    <w:rsid w:val="001F1425"/>
    <w:rsid w:val="001F51EC"/>
    <w:rsid w:val="001F7D5A"/>
    <w:rsid w:val="0020051B"/>
    <w:rsid w:val="002015DC"/>
    <w:rsid w:val="00207B17"/>
    <w:rsid w:val="002105A2"/>
    <w:rsid w:val="00212E62"/>
    <w:rsid w:val="00213387"/>
    <w:rsid w:val="002160BD"/>
    <w:rsid w:val="002179AB"/>
    <w:rsid w:val="00222424"/>
    <w:rsid w:val="00222B62"/>
    <w:rsid w:val="00224A23"/>
    <w:rsid w:val="0022505C"/>
    <w:rsid w:val="002306DE"/>
    <w:rsid w:val="00230DFD"/>
    <w:rsid w:val="0023300F"/>
    <w:rsid w:val="00234D90"/>
    <w:rsid w:val="0023529F"/>
    <w:rsid w:val="00241D9D"/>
    <w:rsid w:val="002528D0"/>
    <w:rsid w:val="00253F73"/>
    <w:rsid w:val="00255293"/>
    <w:rsid w:val="00255990"/>
    <w:rsid w:val="00257C33"/>
    <w:rsid w:val="0026151C"/>
    <w:rsid w:val="00265C6A"/>
    <w:rsid w:val="00271730"/>
    <w:rsid w:val="002733A3"/>
    <w:rsid w:val="00274125"/>
    <w:rsid w:val="0027645B"/>
    <w:rsid w:val="00276DF6"/>
    <w:rsid w:val="00281056"/>
    <w:rsid w:val="00281C61"/>
    <w:rsid w:val="0028331B"/>
    <w:rsid w:val="0028402E"/>
    <w:rsid w:val="00284182"/>
    <w:rsid w:val="00285116"/>
    <w:rsid w:val="00286E91"/>
    <w:rsid w:val="002874E6"/>
    <w:rsid w:val="00287E35"/>
    <w:rsid w:val="00292CA3"/>
    <w:rsid w:val="00292DD1"/>
    <w:rsid w:val="0029327B"/>
    <w:rsid w:val="002939E0"/>
    <w:rsid w:val="00295730"/>
    <w:rsid w:val="00295B5D"/>
    <w:rsid w:val="00297AE7"/>
    <w:rsid w:val="002A61F4"/>
    <w:rsid w:val="002B02F0"/>
    <w:rsid w:val="002B21C1"/>
    <w:rsid w:val="002B283E"/>
    <w:rsid w:val="002B551B"/>
    <w:rsid w:val="002B5755"/>
    <w:rsid w:val="002B6A4E"/>
    <w:rsid w:val="002B7376"/>
    <w:rsid w:val="002C0655"/>
    <w:rsid w:val="002C42C5"/>
    <w:rsid w:val="002C7BE1"/>
    <w:rsid w:val="002D4CC9"/>
    <w:rsid w:val="002D5691"/>
    <w:rsid w:val="002E0165"/>
    <w:rsid w:val="002E0CAF"/>
    <w:rsid w:val="002E6A42"/>
    <w:rsid w:val="002E711C"/>
    <w:rsid w:val="002F6C24"/>
    <w:rsid w:val="00300A11"/>
    <w:rsid w:val="00304B24"/>
    <w:rsid w:val="003053E9"/>
    <w:rsid w:val="00306288"/>
    <w:rsid w:val="00311B7E"/>
    <w:rsid w:val="00311E45"/>
    <w:rsid w:val="00315ADC"/>
    <w:rsid w:val="00315D88"/>
    <w:rsid w:val="003308B2"/>
    <w:rsid w:val="00330ADC"/>
    <w:rsid w:val="00332D07"/>
    <w:rsid w:val="00334C7D"/>
    <w:rsid w:val="00335F93"/>
    <w:rsid w:val="003436C5"/>
    <w:rsid w:val="00343B9F"/>
    <w:rsid w:val="00343BBE"/>
    <w:rsid w:val="00344D52"/>
    <w:rsid w:val="003453A7"/>
    <w:rsid w:val="0034728B"/>
    <w:rsid w:val="003518CA"/>
    <w:rsid w:val="003532EF"/>
    <w:rsid w:val="00357FD8"/>
    <w:rsid w:val="00362B0B"/>
    <w:rsid w:val="0036467B"/>
    <w:rsid w:val="003653B5"/>
    <w:rsid w:val="0036588F"/>
    <w:rsid w:val="00371847"/>
    <w:rsid w:val="0037442C"/>
    <w:rsid w:val="00375A62"/>
    <w:rsid w:val="00375F1D"/>
    <w:rsid w:val="00375F70"/>
    <w:rsid w:val="00381702"/>
    <w:rsid w:val="003826D5"/>
    <w:rsid w:val="0038339B"/>
    <w:rsid w:val="00383990"/>
    <w:rsid w:val="00390CFE"/>
    <w:rsid w:val="00392899"/>
    <w:rsid w:val="00395516"/>
    <w:rsid w:val="003A0A57"/>
    <w:rsid w:val="003A1357"/>
    <w:rsid w:val="003A257B"/>
    <w:rsid w:val="003A5B8D"/>
    <w:rsid w:val="003B0991"/>
    <w:rsid w:val="003B1730"/>
    <w:rsid w:val="003B37B9"/>
    <w:rsid w:val="003B3E14"/>
    <w:rsid w:val="003B5BA2"/>
    <w:rsid w:val="003B5DD1"/>
    <w:rsid w:val="003B675E"/>
    <w:rsid w:val="003B7B37"/>
    <w:rsid w:val="003C4BDC"/>
    <w:rsid w:val="003D4317"/>
    <w:rsid w:val="003E02DE"/>
    <w:rsid w:val="003E05AF"/>
    <w:rsid w:val="003E50C9"/>
    <w:rsid w:val="003F314F"/>
    <w:rsid w:val="003F5790"/>
    <w:rsid w:val="003F7DFB"/>
    <w:rsid w:val="00400475"/>
    <w:rsid w:val="004017EE"/>
    <w:rsid w:val="004028EA"/>
    <w:rsid w:val="004044F2"/>
    <w:rsid w:val="0040624E"/>
    <w:rsid w:val="0041166D"/>
    <w:rsid w:val="00414230"/>
    <w:rsid w:val="0041600F"/>
    <w:rsid w:val="004203DE"/>
    <w:rsid w:val="004224D2"/>
    <w:rsid w:val="004245D0"/>
    <w:rsid w:val="00430519"/>
    <w:rsid w:val="004320B1"/>
    <w:rsid w:val="00434B96"/>
    <w:rsid w:val="00435633"/>
    <w:rsid w:val="00435A53"/>
    <w:rsid w:val="00436E8C"/>
    <w:rsid w:val="00441534"/>
    <w:rsid w:val="00441848"/>
    <w:rsid w:val="00442901"/>
    <w:rsid w:val="00447A14"/>
    <w:rsid w:val="004511FC"/>
    <w:rsid w:val="00453B25"/>
    <w:rsid w:val="00454CB9"/>
    <w:rsid w:val="00460827"/>
    <w:rsid w:val="004617AF"/>
    <w:rsid w:val="0046240D"/>
    <w:rsid w:val="00463440"/>
    <w:rsid w:val="00464900"/>
    <w:rsid w:val="004654C2"/>
    <w:rsid w:val="0047022F"/>
    <w:rsid w:val="00474E33"/>
    <w:rsid w:val="0048188C"/>
    <w:rsid w:val="00485551"/>
    <w:rsid w:val="00492BFA"/>
    <w:rsid w:val="004A06CF"/>
    <w:rsid w:val="004A2EF2"/>
    <w:rsid w:val="004A3A49"/>
    <w:rsid w:val="004A6716"/>
    <w:rsid w:val="004A780F"/>
    <w:rsid w:val="004A791A"/>
    <w:rsid w:val="004A7B32"/>
    <w:rsid w:val="004B0987"/>
    <w:rsid w:val="004B0D04"/>
    <w:rsid w:val="004B719A"/>
    <w:rsid w:val="004B753C"/>
    <w:rsid w:val="004C1AE9"/>
    <w:rsid w:val="004C26D6"/>
    <w:rsid w:val="004C48C9"/>
    <w:rsid w:val="004C7AED"/>
    <w:rsid w:val="004D0268"/>
    <w:rsid w:val="004D2D82"/>
    <w:rsid w:val="004D3E9D"/>
    <w:rsid w:val="004D78FB"/>
    <w:rsid w:val="004E0DE5"/>
    <w:rsid w:val="004E12AF"/>
    <w:rsid w:val="004E21D7"/>
    <w:rsid w:val="004E36C2"/>
    <w:rsid w:val="004E42B7"/>
    <w:rsid w:val="004E4628"/>
    <w:rsid w:val="004E6138"/>
    <w:rsid w:val="004F0001"/>
    <w:rsid w:val="004F033C"/>
    <w:rsid w:val="004F2044"/>
    <w:rsid w:val="004F5592"/>
    <w:rsid w:val="004F5B2B"/>
    <w:rsid w:val="004F727A"/>
    <w:rsid w:val="005000B6"/>
    <w:rsid w:val="005002AC"/>
    <w:rsid w:val="005006CD"/>
    <w:rsid w:val="00501790"/>
    <w:rsid w:val="00505EEF"/>
    <w:rsid w:val="005079AE"/>
    <w:rsid w:val="00511689"/>
    <w:rsid w:val="00517CF0"/>
    <w:rsid w:val="005231DF"/>
    <w:rsid w:val="00523679"/>
    <w:rsid w:val="00523A06"/>
    <w:rsid w:val="00527E4A"/>
    <w:rsid w:val="00534883"/>
    <w:rsid w:val="0053720D"/>
    <w:rsid w:val="00540D3D"/>
    <w:rsid w:val="005423CD"/>
    <w:rsid w:val="00542A74"/>
    <w:rsid w:val="00544055"/>
    <w:rsid w:val="00544434"/>
    <w:rsid w:val="0055233A"/>
    <w:rsid w:val="0055456E"/>
    <w:rsid w:val="00555085"/>
    <w:rsid w:val="00555D33"/>
    <w:rsid w:val="00563C3A"/>
    <w:rsid w:val="00566EA7"/>
    <w:rsid w:val="0056736F"/>
    <w:rsid w:val="00567576"/>
    <w:rsid w:val="00571F4E"/>
    <w:rsid w:val="00580ACE"/>
    <w:rsid w:val="005826CA"/>
    <w:rsid w:val="005847D7"/>
    <w:rsid w:val="005900DB"/>
    <w:rsid w:val="005900F2"/>
    <w:rsid w:val="005904E5"/>
    <w:rsid w:val="005913EB"/>
    <w:rsid w:val="00596B06"/>
    <w:rsid w:val="00596BC1"/>
    <w:rsid w:val="00596E70"/>
    <w:rsid w:val="005A0DE7"/>
    <w:rsid w:val="005A1A5B"/>
    <w:rsid w:val="005A38B6"/>
    <w:rsid w:val="005A4C52"/>
    <w:rsid w:val="005A4F61"/>
    <w:rsid w:val="005A5AE3"/>
    <w:rsid w:val="005A727A"/>
    <w:rsid w:val="005A7939"/>
    <w:rsid w:val="005A7BC0"/>
    <w:rsid w:val="005B3153"/>
    <w:rsid w:val="005B3E2D"/>
    <w:rsid w:val="005B41F6"/>
    <w:rsid w:val="005C17FF"/>
    <w:rsid w:val="005C1B04"/>
    <w:rsid w:val="005C2E34"/>
    <w:rsid w:val="005C5450"/>
    <w:rsid w:val="005C781E"/>
    <w:rsid w:val="005D28A4"/>
    <w:rsid w:val="005D2E2C"/>
    <w:rsid w:val="005D3042"/>
    <w:rsid w:val="005D3ADA"/>
    <w:rsid w:val="005D4CBD"/>
    <w:rsid w:val="005D7757"/>
    <w:rsid w:val="005D7AEF"/>
    <w:rsid w:val="005D7FB8"/>
    <w:rsid w:val="005E3773"/>
    <w:rsid w:val="005E4025"/>
    <w:rsid w:val="005E4135"/>
    <w:rsid w:val="005E5963"/>
    <w:rsid w:val="005E74AB"/>
    <w:rsid w:val="005E77DC"/>
    <w:rsid w:val="005F0B32"/>
    <w:rsid w:val="005F340E"/>
    <w:rsid w:val="005F41A5"/>
    <w:rsid w:val="005F4FC4"/>
    <w:rsid w:val="005F70B6"/>
    <w:rsid w:val="00600213"/>
    <w:rsid w:val="00601A23"/>
    <w:rsid w:val="0060297D"/>
    <w:rsid w:val="00602E05"/>
    <w:rsid w:val="006035A3"/>
    <w:rsid w:val="00604164"/>
    <w:rsid w:val="006045F7"/>
    <w:rsid w:val="00605A80"/>
    <w:rsid w:val="006064D3"/>
    <w:rsid w:val="00607741"/>
    <w:rsid w:val="00610C69"/>
    <w:rsid w:val="006138E5"/>
    <w:rsid w:val="00614FD2"/>
    <w:rsid w:val="00621930"/>
    <w:rsid w:val="00623A9D"/>
    <w:rsid w:val="00634C08"/>
    <w:rsid w:val="00645D98"/>
    <w:rsid w:val="00647130"/>
    <w:rsid w:val="006515A7"/>
    <w:rsid w:val="00653362"/>
    <w:rsid w:val="0065378B"/>
    <w:rsid w:val="00654F7A"/>
    <w:rsid w:val="006571CC"/>
    <w:rsid w:val="00661422"/>
    <w:rsid w:val="00663417"/>
    <w:rsid w:val="00670371"/>
    <w:rsid w:val="00671314"/>
    <w:rsid w:val="006716DE"/>
    <w:rsid w:val="006719CB"/>
    <w:rsid w:val="0067249C"/>
    <w:rsid w:val="00680838"/>
    <w:rsid w:val="00681062"/>
    <w:rsid w:val="006818B4"/>
    <w:rsid w:val="00681B08"/>
    <w:rsid w:val="00682B6F"/>
    <w:rsid w:val="0069151E"/>
    <w:rsid w:val="00694779"/>
    <w:rsid w:val="006971CB"/>
    <w:rsid w:val="006A529F"/>
    <w:rsid w:val="006A5865"/>
    <w:rsid w:val="006A58CA"/>
    <w:rsid w:val="006A5F49"/>
    <w:rsid w:val="006A6B22"/>
    <w:rsid w:val="006B01BA"/>
    <w:rsid w:val="006B2667"/>
    <w:rsid w:val="006B2C11"/>
    <w:rsid w:val="006B3C97"/>
    <w:rsid w:val="006B6520"/>
    <w:rsid w:val="006B6CFD"/>
    <w:rsid w:val="006B7F39"/>
    <w:rsid w:val="006C1362"/>
    <w:rsid w:val="006C3EAD"/>
    <w:rsid w:val="006C42F6"/>
    <w:rsid w:val="006C5683"/>
    <w:rsid w:val="006C574B"/>
    <w:rsid w:val="006D2B7F"/>
    <w:rsid w:val="006D39A9"/>
    <w:rsid w:val="006D3B46"/>
    <w:rsid w:val="006D5706"/>
    <w:rsid w:val="006D7663"/>
    <w:rsid w:val="006E1DFD"/>
    <w:rsid w:val="006E3E12"/>
    <w:rsid w:val="006E4879"/>
    <w:rsid w:val="006E56FA"/>
    <w:rsid w:val="006E67BC"/>
    <w:rsid w:val="006E6C14"/>
    <w:rsid w:val="006E768A"/>
    <w:rsid w:val="006E77FA"/>
    <w:rsid w:val="006E7EA9"/>
    <w:rsid w:val="006F2F5E"/>
    <w:rsid w:val="006F4CF8"/>
    <w:rsid w:val="006F7C5E"/>
    <w:rsid w:val="00700A90"/>
    <w:rsid w:val="00703136"/>
    <w:rsid w:val="00704213"/>
    <w:rsid w:val="00706109"/>
    <w:rsid w:val="00711666"/>
    <w:rsid w:val="0071441E"/>
    <w:rsid w:val="00720647"/>
    <w:rsid w:val="0072183E"/>
    <w:rsid w:val="00722564"/>
    <w:rsid w:val="00723102"/>
    <w:rsid w:val="00724FA0"/>
    <w:rsid w:val="00726B5E"/>
    <w:rsid w:val="00731304"/>
    <w:rsid w:val="00731D56"/>
    <w:rsid w:val="00733407"/>
    <w:rsid w:val="00734734"/>
    <w:rsid w:val="00735272"/>
    <w:rsid w:val="00735A21"/>
    <w:rsid w:val="007428E7"/>
    <w:rsid w:val="0074372F"/>
    <w:rsid w:val="007547CF"/>
    <w:rsid w:val="00754D78"/>
    <w:rsid w:val="00760D37"/>
    <w:rsid w:val="00761A38"/>
    <w:rsid w:val="00762CBE"/>
    <w:rsid w:val="007654C9"/>
    <w:rsid w:val="00773A46"/>
    <w:rsid w:val="00783E7D"/>
    <w:rsid w:val="00785C06"/>
    <w:rsid w:val="0078670E"/>
    <w:rsid w:val="00790733"/>
    <w:rsid w:val="0079273F"/>
    <w:rsid w:val="00793442"/>
    <w:rsid w:val="00795228"/>
    <w:rsid w:val="00795DA0"/>
    <w:rsid w:val="00796BA5"/>
    <w:rsid w:val="00797C04"/>
    <w:rsid w:val="007A055D"/>
    <w:rsid w:val="007A3921"/>
    <w:rsid w:val="007A642E"/>
    <w:rsid w:val="007A787A"/>
    <w:rsid w:val="007B3C1B"/>
    <w:rsid w:val="007C00FC"/>
    <w:rsid w:val="007C05FE"/>
    <w:rsid w:val="007C3CEC"/>
    <w:rsid w:val="007C5952"/>
    <w:rsid w:val="007C61F5"/>
    <w:rsid w:val="007D01C3"/>
    <w:rsid w:val="007D09EA"/>
    <w:rsid w:val="007D1530"/>
    <w:rsid w:val="007D4581"/>
    <w:rsid w:val="007E04AC"/>
    <w:rsid w:val="007E063B"/>
    <w:rsid w:val="007E2229"/>
    <w:rsid w:val="007E4908"/>
    <w:rsid w:val="007E5677"/>
    <w:rsid w:val="007E70D1"/>
    <w:rsid w:val="007F035A"/>
    <w:rsid w:val="007F6A48"/>
    <w:rsid w:val="007F78AD"/>
    <w:rsid w:val="00801695"/>
    <w:rsid w:val="00804EB5"/>
    <w:rsid w:val="0080632C"/>
    <w:rsid w:val="00807779"/>
    <w:rsid w:val="00807A42"/>
    <w:rsid w:val="00810311"/>
    <w:rsid w:val="00810E9A"/>
    <w:rsid w:val="008129BE"/>
    <w:rsid w:val="0081638F"/>
    <w:rsid w:val="00816553"/>
    <w:rsid w:val="008165A5"/>
    <w:rsid w:val="00820BDC"/>
    <w:rsid w:val="008232E6"/>
    <w:rsid w:val="008257BF"/>
    <w:rsid w:val="008261E9"/>
    <w:rsid w:val="008264A7"/>
    <w:rsid w:val="0082780F"/>
    <w:rsid w:val="00833FE9"/>
    <w:rsid w:val="00836BA0"/>
    <w:rsid w:val="00844726"/>
    <w:rsid w:val="00846664"/>
    <w:rsid w:val="00850477"/>
    <w:rsid w:val="0085059D"/>
    <w:rsid w:val="008538A2"/>
    <w:rsid w:val="00853D0E"/>
    <w:rsid w:val="00854AB9"/>
    <w:rsid w:val="00856F80"/>
    <w:rsid w:val="00862A26"/>
    <w:rsid w:val="00864DB8"/>
    <w:rsid w:val="0086513A"/>
    <w:rsid w:val="00865272"/>
    <w:rsid w:val="00867F3E"/>
    <w:rsid w:val="008707C8"/>
    <w:rsid w:val="00874C52"/>
    <w:rsid w:val="00876D3E"/>
    <w:rsid w:val="00877AE2"/>
    <w:rsid w:val="00881F02"/>
    <w:rsid w:val="00884977"/>
    <w:rsid w:val="00884A71"/>
    <w:rsid w:val="00884DF5"/>
    <w:rsid w:val="008925C5"/>
    <w:rsid w:val="0089514F"/>
    <w:rsid w:val="008955F0"/>
    <w:rsid w:val="00896459"/>
    <w:rsid w:val="00896645"/>
    <w:rsid w:val="008A2444"/>
    <w:rsid w:val="008A4FAE"/>
    <w:rsid w:val="008A5043"/>
    <w:rsid w:val="008A66F3"/>
    <w:rsid w:val="008A747A"/>
    <w:rsid w:val="008A7C44"/>
    <w:rsid w:val="008B6C27"/>
    <w:rsid w:val="008C3B11"/>
    <w:rsid w:val="008D0736"/>
    <w:rsid w:val="008D11A4"/>
    <w:rsid w:val="008D3AC2"/>
    <w:rsid w:val="008D594F"/>
    <w:rsid w:val="008D6377"/>
    <w:rsid w:val="008D643D"/>
    <w:rsid w:val="008E2C7D"/>
    <w:rsid w:val="008E7AE9"/>
    <w:rsid w:val="008F244B"/>
    <w:rsid w:val="008F3A02"/>
    <w:rsid w:val="008F5FBC"/>
    <w:rsid w:val="008F602A"/>
    <w:rsid w:val="0090266A"/>
    <w:rsid w:val="00902F4A"/>
    <w:rsid w:val="00902F60"/>
    <w:rsid w:val="00905C87"/>
    <w:rsid w:val="00905EB2"/>
    <w:rsid w:val="0091075D"/>
    <w:rsid w:val="009159E5"/>
    <w:rsid w:val="00916D98"/>
    <w:rsid w:val="009201D2"/>
    <w:rsid w:val="0093158D"/>
    <w:rsid w:val="009317D1"/>
    <w:rsid w:val="009329BD"/>
    <w:rsid w:val="00933C81"/>
    <w:rsid w:val="0093439E"/>
    <w:rsid w:val="00935087"/>
    <w:rsid w:val="00935234"/>
    <w:rsid w:val="00936649"/>
    <w:rsid w:val="00936827"/>
    <w:rsid w:val="009411E5"/>
    <w:rsid w:val="009506D5"/>
    <w:rsid w:val="009541BA"/>
    <w:rsid w:val="00954AA3"/>
    <w:rsid w:val="00957A0B"/>
    <w:rsid w:val="00960E26"/>
    <w:rsid w:val="00963040"/>
    <w:rsid w:val="00965439"/>
    <w:rsid w:val="009663BB"/>
    <w:rsid w:val="009664C2"/>
    <w:rsid w:val="00967A8C"/>
    <w:rsid w:val="009726A6"/>
    <w:rsid w:val="009755D9"/>
    <w:rsid w:val="009766C5"/>
    <w:rsid w:val="009766FD"/>
    <w:rsid w:val="009862DE"/>
    <w:rsid w:val="00990FD0"/>
    <w:rsid w:val="009941E7"/>
    <w:rsid w:val="00995063"/>
    <w:rsid w:val="009A0C4C"/>
    <w:rsid w:val="009A0DD4"/>
    <w:rsid w:val="009A0DEF"/>
    <w:rsid w:val="009A19AE"/>
    <w:rsid w:val="009A1C8D"/>
    <w:rsid w:val="009A21A5"/>
    <w:rsid w:val="009A2C09"/>
    <w:rsid w:val="009A2F28"/>
    <w:rsid w:val="009A3312"/>
    <w:rsid w:val="009B2832"/>
    <w:rsid w:val="009B6799"/>
    <w:rsid w:val="009B6E31"/>
    <w:rsid w:val="009C115C"/>
    <w:rsid w:val="009C2FE3"/>
    <w:rsid w:val="009C3A56"/>
    <w:rsid w:val="009C3B31"/>
    <w:rsid w:val="009C581A"/>
    <w:rsid w:val="009C637C"/>
    <w:rsid w:val="009C7CC6"/>
    <w:rsid w:val="009D0C0C"/>
    <w:rsid w:val="009D2C1A"/>
    <w:rsid w:val="009D673E"/>
    <w:rsid w:val="009E3DDE"/>
    <w:rsid w:val="009E7487"/>
    <w:rsid w:val="009E7E2E"/>
    <w:rsid w:val="009F0561"/>
    <w:rsid w:val="009F164D"/>
    <w:rsid w:val="009F4412"/>
    <w:rsid w:val="009F5296"/>
    <w:rsid w:val="00A0058D"/>
    <w:rsid w:val="00A03474"/>
    <w:rsid w:val="00A03C2D"/>
    <w:rsid w:val="00A05BBA"/>
    <w:rsid w:val="00A0748B"/>
    <w:rsid w:val="00A106B1"/>
    <w:rsid w:val="00A12F3B"/>
    <w:rsid w:val="00A21A3D"/>
    <w:rsid w:val="00A24C7F"/>
    <w:rsid w:val="00A24E99"/>
    <w:rsid w:val="00A25A70"/>
    <w:rsid w:val="00A264F0"/>
    <w:rsid w:val="00A26D07"/>
    <w:rsid w:val="00A30737"/>
    <w:rsid w:val="00A322F0"/>
    <w:rsid w:val="00A33F78"/>
    <w:rsid w:val="00A346E0"/>
    <w:rsid w:val="00A363D4"/>
    <w:rsid w:val="00A36C24"/>
    <w:rsid w:val="00A42DD2"/>
    <w:rsid w:val="00A447D7"/>
    <w:rsid w:val="00A44C7A"/>
    <w:rsid w:val="00A44F6F"/>
    <w:rsid w:val="00A51DDE"/>
    <w:rsid w:val="00A51EE2"/>
    <w:rsid w:val="00A55DC1"/>
    <w:rsid w:val="00A6080E"/>
    <w:rsid w:val="00A62BB4"/>
    <w:rsid w:val="00A62EEF"/>
    <w:rsid w:val="00A62F44"/>
    <w:rsid w:val="00A647DE"/>
    <w:rsid w:val="00A64F36"/>
    <w:rsid w:val="00A65032"/>
    <w:rsid w:val="00A66A9F"/>
    <w:rsid w:val="00A67F4E"/>
    <w:rsid w:val="00A71701"/>
    <w:rsid w:val="00A72E3E"/>
    <w:rsid w:val="00A73AED"/>
    <w:rsid w:val="00A73D91"/>
    <w:rsid w:val="00A74C31"/>
    <w:rsid w:val="00A820DE"/>
    <w:rsid w:val="00A82509"/>
    <w:rsid w:val="00A8685A"/>
    <w:rsid w:val="00A8741B"/>
    <w:rsid w:val="00A9249D"/>
    <w:rsid w:val="00A931BB"/>
    <w:rsid w:val="00A939E3"/>
    <w:rsid w:val="00A946B1"/>
    <w:rsid w:val="00A94F7E"/>
    <w:rsid w:val="00A955D2"/>
    <w:rsid w:val="00A95741"/>
    <w:rsid w:val="00A9744B"/>
    <w:rsid w:val="00AA30A7"/>
    <w:rsid w:val="00AA4AE8"/>
    <w:rsid w:val="00AA5ED5"/>
    <w:rsid w:val="00AB034F"/>
    <w:rsid w:val="00AB0704"/>
    <w:rsid w:val="00AB0C1C"/>
    <w:rsid w:val="00AB2E35"/>
    <w:rsid w:val="00AB3E56"/>
    <w:rsid w:val="00AB4BEB"/>
    <w:rsid w:val="00AB6616"/>
    <w:rsid w:val="00AC09AC"/>
    <w:rsid w:val="00AC1451"/>
    <w:rsid w:val="00AC58AF"/>
    <w:rsid w:val="00AC6F80"/>
    <w:rsid w:val="00AD15FF"/>
    <w:rsid w:val="00AD3C0A"/>
    <w:rsid w:val="00AD6EA2"/>
    <w:rsid w:val="00AE1266"/>
    <w:rsid w:val="00AE3DBE"/>
    <w:rsid w:val="00AE5539"/>
    <w:rsid w:val="00AF0E68"/>
    <w:rsid w:val="00AF126E"/>
    <w:rsid w:val="00AF41E0"/>
    <w:rsid w:val="00AF68D0"/>
    <w:rsid w:val="00B064D8"/>
    <w:rsid w:val="00B13260"/>
    <w:rsid w:val="00B1424B"/>
    <w:rsid w:val="00B14480"/>
    <w:rsid w:val="00B17244"/>
    <w:rsid w:val="00B20CF2"/>
    <w:rsid w:val="00B2207E"/>
    <w:rsid w:val="00B247D6"/>
    <w:rsid w:val="00B26528"/>
    <w:rsid w:val="00B276D1"/>
    <w:rsid w:val="00B30A1C"/>
    <w:rsid w:val="00B30B5E"/>
    <w:rsid w:val="00B31290"/>
    <w:rsid w:val="00B32197"/>
    <w:rsid w:val="00B35FE5"/>
    <w:rsid w:val="00B36852"/>
    <w:rsid w:val="00B37AEB"/>
    <w:rsid w:val="00B420EC"/>
    <w:rsid w:val="00B50AEA"/>
    <w:rsid w:val="00B52BDB"/>
    <w:rsid w:val="00B52C18"/>
    <w:rsid w:val="00B5483A"/>
    <w:rsid w:val="00B62BCB"/>
    <w:rsid w:val="00B62F6C"/>
    <w:rsid w:val="00B63851"/>
    <w:rsid w:val="00B63E47"/>
    <w:rsid w:val="00B648F1"/>
    <w:rsid w:val="00B64E94"/>
    <w:rsid w:val="00B72B94"/>
    <w:rsid w:val="00B730F8"/>
    <w:rsid w:val="00B7793A"/>
    <w:rsid w:val="00B80F28"/>
    <w:rsid w:val="00B82CFC"/>
    <w:rsid w:val="00B832B6"/>
    <w:rsid w:val="00B84967"/>
    <w:rsid w:val="00B8516C"/>
    <w:rsid w:val="00B85B85"/>
    <w:rsid w:val="00B85D91"/>
    <w:rsid w:val="00B87D58"/>
    <w:rsid w:val="00B9133A"/>
    <w:rsid w:val="00B92CBF"/>
    <w:rsid w:val="00B92F4E"/>
    <w:rsid w:val="00B9572D"/>
    <w:rsid w:val="00B971FC"/>
    <w:rsid w:val="00BA059F"/>
    <w:rsid w:val="00BA199F"/>
    <w:rsid w:val="00BA3FDA"/>
    <w:rsid w:val="00BA4060"/>
    <w:rsid w:val="00BA4CCC"/>
    <w:rsid w:val="00BB0795"/>
    <w:rsid w:val="00BB0975"/>
    <w:rsid w:val="00BB3F11"/>
    <w:rsid w:val="00BC0887"/>
    <w:rsid w:val="00BC2D10"/>
    <w:rsid w:val="00BC39EC"/>
    <w:rsid w:val="00BC6275"/>
    <w:rsid w:val="00BD0549"/>
    <w:rsid w:val="00BD1CFA"/>
    <w:rsid w:val="00BD21DD"/>
    <w:rsid w:val="00BD3677"/>
    <w:rsid w:val="00BD3B38"/>
    <w:rsid w:val="00BE0D7E"/>
    <w:rsid w:val="00BE1C3F"/>
    <w:rsid w:val="00BE1FDF"/>
    <w:rsid w:val="00BE2277"/>
    <w:rsid w:val="00BE38B4"/>
    <w:rsid w:val="00BE5E2F"/>
    <w:rsid w:val="00BF2413"/>
    <w:rsid w:val="00BF255A"/>
    <w:rsid w:val="00BF31E6"/>
    <w:rsid w:val="00C00E8A"/>
    <w:rsid w:val="00C02D82"/>
    <w:rsid w:val="00C03CEF"/>
    <w:rsid w:val="00C03F39"/>
    <w:rsid w:val="00C10BB9"/>
    <w:rsid w:val="00C10D00"/>
    <w:rsid w:val="00C115AB"/>
    <w:rsid w:val="00C11E94"/>
    <w:rsid w:val="00C11FB5"/>
    <w:rsid w:val="00C17888"/>
    <w:rsid w:val="00C20289"/>
    <w:rsid w:val="00C20BF5"/>
    <w:rsid w:val="00C211F6"/>
    <w:rsid w:val="00C21764"/>
    <w:rsid w:val="00C22118"/>
    <w:rsid w:val="00C22910"/>
    <w:rsid w:val="00C312F2"/>
    <w:rsid w:val="00C3466D"/>
    <w:rsid w:val="00C35110"/>
    <w:rsid w:val="00C4055F"/>
    <w:rsid w:val="00C40887"/>
    <w:rsid w:val="00C42709"/>
    <w:rsid w:val="00C458AE"/>
    <w:rsid w:val="00C46D81"/>
    <w:rsid w:val="00C47CAD"/>
    <w:rsid w:val="00C5001F"/>
    <w:rsid w:val="00C51BE0"/>
    <w:rsid w:val="00C66C02"/>
    <w:rsid w:val="00C66EE1"/>
    <w:rsid w:val="00C6737E"/>
    <w:rsid w:val="00C749A5"/>
    <w:rsid w:val="00C75B89"/>
    <w:rsid w:val="00C80A1A"/>
    <w:rsid w:val="00C9610A"/>
    <w:rsid w:val="00C977F1"/>
    <w:rsid w:val="00CA4EF1"/>
    <w:rsid w:val="00CB0DAC"/>
    <w:rsid w:val="00CB0FFF"/>
    <w:rsid w:val="00CB470C"/>
    <w:rsid w:val="00CB5D05"/>
    <w:rsid w:val="00CB7621"/>
    <w:rsid w:val="00CC01FF"/>
    <w:rsid w:val="00CD1358"/>
    <w:rsid w:val="00CD26A5"/>
    <w:rsid w:val="00CD3217"/>
    <w:rsid w:val="00CD3E19"/>
    <w:rsid w:val="00CF0957"/>
    <w:rsid w:val="00CF13D6"/>
    <w:rsid w:val="00D00052"/>
    <w:rsid w:val="00D0054D"/>
    <w:rsid w:val="00D00F26"/>
    <w:rsid w:val="00D02C6D"/>
    <w:rsid w:val="00D04E76"/>
    <w:rsid w:val="00D060D6"/>
    <w:rsid w:val="00D227EA"/>
    <w:rsid w:val="00D345CA"/>
    <w:rsid w:val="00D3655D"/>
    <w:rsid w:val="00D371FD"/>
    <w:rsid w:val="00D374B2"/>
    <w:rsid w:val="00D378EC"/>
    <w:rsid w:val="00D37F45"/>
    <w:rsid w:val="00D37F53"/>
    <w:rsid w:val="00D40FFE"/>
    <w:rsid w:val="00D41E62"/>
    <w:rsid w:val="00D44C2E"/>
    <w:rsid w:val="00D50250"/>
    <w:rsid w:val="00D5079F"/>
    <w:rsid w:val="00D509AE"/>
    <w:rsid w:val="00D512B1"/>
    <w:rsid w:val="00D56E42"/>
    <w:rsid w:val="00D570BC"/>
    <w:rsid w:val="00D6153A"/>
    <w:rsid w:val="00D61BFB"/>
    <w:rsid w:val="00D719A0"/>
    <w:rsid w:val="00D72C5B"/>
    <w:rsid w:val="00D81970"/>
    <w:rsid w:val="00D844FB"/>
    <w:rsid w:val="00D85B40"/>
    <w:rsid w:val="00D86BC5"/>
    <w:rsid w:val="00D90425"/>
    <w:rsid w:val="00D910BD"/>
    <w:rsid w:val="00D9268D"/>
    <w:rsid w:val="00DA4FC7"/>
    <w:rsid w:val="00DB30DB"/>
    <w:rsid w:val="00DB4359"/>
    <w:rsid w:val="00DB5ECA"/>
    <w:rsid w:val="00DB6EF8"/>
    <w:rsid w:val="00DB73F6"/>
    <w:rsid w:val="00DB76C4"/>
    <w:rsid w:val="00DC2B3F"/>
    <w:rsid w:val="00DC4150"/>
    <w:rsid w:val="00DC5B09"/>
    <w:rsid w:val="00DD46F5"/>
    <w:rsid w:val="00DD5E5D"/>
    <w:rsid w:val="00DD6AF2"/>
    <w:rsid w:val="00DE06A9"/>
    <w:rsid w:val="00DE0900"/>
    <w:rsid w:val="00DE1B73"/>
    <w:rsid w:val="00DE21FC"/>
    <w:rsid w:val="00DE3C01"/>
    <w:rsid w:val="00DE6286"/>
    <w:rsid w:val="00DF3471"/>
    <w:rsid w:val="00DF3ADA"/>
    <w:rsid w:val="00DF650D"/>
    <w:rsid w:val="00DF7997"/>
    <w:rsid w:val="00E008B7"/>
    <w:rsid w:val="00E00905"/>
    <w:rsid w:val="00E12118"/>
    <w:rsid w:val="00E142A2"/>
    <w:rsid w:val="00E14DE3"/>
    <w:rsid w:val="00E161F9"/>
    <w:rsid w:val="00E213F3"/>
    <w:rsid w:val="00E26BD9"/>
    <w:rsid w:val="00E31447"/>
    <w:rsid w:val="00E41F2A"/>
    <w:rsid w:val="00E46AA3"/>
    <w:rsid w:val="00E46BFD"/>
    <w:rsid w:val="00E47CED"/>
    <w:rsid w:val="00E5301E"/>
    <w:rsid w:val="00E56D8F"/>
    <w:rsid w:val="00E57FD5"/>
    <w:rsid w:val="00E63144"/>
    <w:rsid w:val="00E71C6F"/>
    <w:rsid w:val="00E7520B"/>
    <w:rsid w:val="00E75393"/>
    <w:rsid w:val="00E77AF8"/>
    <w:rsid w:val="00E8725E"/>
    <w:rsid w:val="00E92091"/>
    <w:rsid w:val="00E96261"/>
    <w:rsid w:val="00EA0D23"/>
    <w:rsid w:val="00EA1B91"/>
    <w:rsid w:val="00EA232F"/>
    <w:rsid w:val="00EA40B7"/>
    <w:rsid w:val="00EA530E"/>
    <w:rsid w:val="00EB035F"/>
    <w:rsid w:val="00EB440F"/>
    <w:rsid w:val="00EB6C63"/>
    <w:rsid w:val="00EB7CA4"/>
    <w:rsid w:val="00EC1C7E"/>
    <w:rsid w:val="00EC21EB"/>
    <w:rsid w:val="00EC2591"/>
    <w:rsid w:val="00EC33F2"/>
    <w:rsid w:val="00EC4A11"/>
    <w:rsid w:val="00EC67DA"/>
    <w:rsid w:val="00EC737D"/>
    <w:rsid w:val="00EC781B"/>
    <w:rsid w:val="00ED4227"/>
    <w:rsid w:val="00ED703B"/>
    <w:rsid w:val="00ED71F2"/>
    <w:rsid w:val="00EE0553"/>
    <w:rsid w:val="00EE2C6C"/>
    <w:rsid w:val="00EE3170"/>
    <w:rsid w:val="00EE3E65"/>
    <w:rsid w:val="00EF044A"/>
    <w:rsid w:val="00EF60A8"/>
    <w:rsid w:val="00F020C9"/>
    <w:rsid w:val="00F03368"/>
    <w:rsid w:val="00F051BF"/>
    <w:rsid w:val="00F055E6"/>
    <w:rsid w:val="00F05F62"/>
    <w:rsid w:val="00F068CD"/>
    <w:rsid w:val="00F0691F"/>
    <w:rsid w:val="00F07826"/>
    <w:rsid w:val="00F10313"/>
    <w:rsid w:val="00F10F7B"/>
    <w:rsid w:val="00F11366"/>
    <w:rsid w:val="00F11719"/>
    <w:rsid w:val="00F134F2"/>
    <w:rsid w:val="00F13EBF"/>
    <w:rsid w:val="00F140AD"/>
    <w:rsid w:val="00F20642"/>
    <w:rsid w:val="00F228EA"/>
    <w:rsid w:val="00F23383"/>
    <w:rsid w:val="00F23F2E"/>
    <w:rsid w:val="00F244B4"/>
    <w:rsid w:val="00F252F3"/>
    <w:rsid w:val="00F311CF"/>
    <w:rsid w:val="00F31CCA"/>
    <w:rsid w:val="00F4052E"/>
    <w:rsid w:val="00F427BC"/>
    <w:rsid w:val="00F47443"/>
    <w:rsid w:val="00F47501"/>
    <w:rsid w:val="00F47B25"/>
    <w:rsid w:val="00F618C5"/>
    <w:rsid w:val="00F6247E"/>
    <w:rsid w:val="00F65ED3"/>
    <w:rsid w:val="00F67193"/>
    <w:rsid w:val="00F72FF9"/>
    <w:rsid w:val="00F7304F"/>
    <w:rsid w:val="00F767C6"/>
    <w:rsid w:val="00F76AE9"/>
    <w:rsid w:val="00F824B1"/>
    <w:rsid w:val="00F830A9"/>
    <w:rsid w:val="00F8418B"/>
    <w:rsid w:val="00F85044"/>
    <w:rsid w:val="00F87818"/>
    <w:rsid w:val="00F90C41"/>
    <w:rsid w:val="00F9475F"/>
    <w:rsid w:val="00F95B7C"/>
    <w:rsid w:val="00F97532"/>
    <w:rsid w:val="00F97741"/>
    <w:rsid w:val="00FA151E"/>
    <w:rsid w:val="00FA6EEF"/>
    <w:rsid w:val="00FA7445"/>
    <w:rsid w:val="00FB4170"/>
    <w:rsid w:val="00FB56B8"/>
    <w:rsid w:val="00FB7516"/>
    <w:rsid w:val="00FB7558"/>
    <w:rsid w:val="00FC405F"/>
    <w:rsid w:val="00FC4BAF"/>
    <w:rsid w:val="00FC4FA5"/>
    <w:rsid w:val="00FC6A15"/>
    <w:rsid w:val="00FD2484"/>
    <w:rsid w:val="00FD29F7"/>
    <w:rsid w:val="00FE01C5"/>
    <w:rsid w:val="00FE299B"/>
    <w:rsid w:val="00FE55CF"/>
    <w:rsid w:val="00FE622B"/>
    <w:rsid w:val="00FE6539"/>
    <w:rsid w:val="00FF0613"/>
    <w:rsid w:val="00FF1B15"/>
    <w:rsid w:val="00FF1F33"/>
    <w:rsid w:val="00FF2869"/>
    <w:rsid w:val="00FF294E"/>
    <w:rsid w:val="00FF5615"/>
    <w:rsid w:val="00FF5B83"/>
    <w:rsid w:val="00FF74B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390C957"/>
  <w14:defaultImageDpi w14:val="0"/>
  <w15:docId w15:val="{EE411FCB-21EE-4AF5-922A-031B6F48E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kern w:val="2"/>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uppressAutoHyphens/>
      <w:spacing w:after="0" w:line="240" w:lineRule="auto"/>
    </w:pPr>
    <w:rPr>
      <w:kern w:val="0"/>
      <w:sz w:val="24"/>
      <w:szCs w:val="24"/>
      <w:lang w:eastAsia="ar-SA"/>
    </w:rPr>
  </w:style>
  <w:style w:type="paragraph" w:styleId="Pealkiri1">
    <w:name w:val="heading 1"/>
    <w:basedOn w:val="Normaallaad"/>
    <w:next w:val="Normaallaad"/>
    <w:link w:val="Pealkiri1Mrk"/>
    <w:uiPriority w:val="99"/>
    <w:qFormat/>
    <w:pPr>
      <w:keepNext/>
      <w:numPr>
        <w:numId w:val="4"/>
      </w:numPr>
      <w:outlineLvl w:val="0"/>
    </w:pPr>
    <w:rPr>
      <w:b/>
      <w:bCs/>
    </w:rPr>
  </w:style>
  <w:style w:type="paragraph" w:styleId="Pealkiri2">
    <w:name w:val="heading 2"/>
    <w:basedOn w:val="Normaallaad"/>
    <w:next w:val="Normaallaad"/>
    <w:link w:val="Pealkiri2Mrk"/>
    <w:uiPriority w:val="99"/>
    <w:qFormat/>
    <w:pPr>
      <w:keepNext/>
      <w:numPr>
        <w:ilvl w:val="1"/>
        <w:numId w:val="4"/>
      </w:numPr>
      <w:outlineLvl w:val="1"/>
    </w:pPr>
    <w:rPr>
      <w:b/>
      <w:bCs/>
    </w:rPr>
  </w:style>
  <w:style w:type="paragraph" w:styleId="Pealkiri3">
    <w:name w:val="heading 3"/>
    <w:basedOn w:val="Normaallaad"/>
    <w:next w:val="Normaallaad"/>
    <w:link w:val="Pealkiri3Mrk"/>
    <w:uiPriority w:val="99"/>
    <w:qFormat/>
    <w:pPr>
      <w:keepNext/>
      <w:keepLines/>
      <w:numPr>
        <w:ilvl w:val="2"/>
        <w:numId w:val="4"/>
      </w:numPr>
      <w:jc w:val="both"/>
      <w:outlineLvl w:val="2"/>
    </w:pPr>
    <w:rPr>
      <w:spacing w:val="-3"/>
    </w:rPr>
  </w:style>
  <w:style w:type="paragraph" w:styleId="Pealkiri4">
    <w:name w:val="heading 4"/>
    <w:basedOn w:val="Normaallaad"/>
    <w:next w:val="Normaallaad"/>
    <w:link w:val="Pealkiri4Mrk"/>
    <w:uiPriority w:val="99"/>
    <w:qFormat/>
    <w:pPr>
      <w:keepNext/>
      <w:jc w:val="both"/>
      <w:outlineLvl w:val="3"/>
    </w:pPr>
    <w:rPr>
      <w:i/>
      <w:iCs/>
      <w:spacing w:val="-3"/>
      <w:u w:val="singl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9"/>
    <w:locked/>
    <w:rPr>
      <w:rFonts w:ascii="Cambria" w:hAnsi="Cambria" w:cs="Times New Roman"/>
      <w:b/>
      <w:bCs/>
      <w:kern w:val="32"/>
      <w:sz w:val="32"/>
      <w:szCs w:val="32"/>
      <w:lang w:val="et-EE" w:eastAsia="ar-SA" w:bidi="ar-SA"/>
    </w:rPr>
  </w:style>
  <w:style w:type="character" w:customStyle="1" w:styleId="Pealkiri2Mrk">
    <w:name w:val="Pealkiri 2 Märk"/>
    <w:basedOn w:val="Liguvaikefont"/>
    <w:link w:val="Pealkiri2"/>
    <w:uiPriority w:val="99"/>
    <w:semiHidden/>
    <w:locked/>
    <w:rPr>
      <w:rFonts w:ascii="Cambria" w:hAnsi="Cambria" w:cs="Times New Roman"/>
      <w:b/>
      <w:bCs/>
      <w:i/>
      <w:iCs/>
      <w:sz w:val="28"/>
      <w:szCs w:val="28"/>
      <w:lang w:val="et-EE" w:eastAsia="ar-SA" w:bidi="ar-SA"/>
    </w:rPr>
  </w:style>
  <w:style w:type="character" w:customStyle="1" w:styleId="Pealkiri3Mrk">
    <w:name w:val="Pealkiri 3 Märk"/>
    <w:basedOn w:val="Liguvaikefont"/>
    <w:link w:val="Pealkiri3"/>
    <w:uiPriority w:val="99"/>
    <w:semiHidden/>
    <w:locked/>
    <w:rPr>
      <w:rFonts w:ascii="Cambria" w:hAnsi="Cambria" w:cs="Times New Roman"/>
      <w:b/>
      <w:bCs/>
      <w:sz w:val="26"/>
      <w:szCs w:val="26"/>
      <w:lang w:val="et-EE" w:eastAsia="ar-SA" w:bidi="ar-SA"/>
    </w:rPr>
  </w:style>
  <w:style w:type="character" w:customStyle="1" w:styleId="Pealkiri4Mrk">
    <w:name w:val="Pealkiri 4 Märk"/>
    <w:basedOn w:val="Liguvaikefont"/>
    <w:link w:val="Pealkiri4"/>
    <w:uiPriority w:val="99"/>
    <w:semiHidden/>
    <w:locked/>
    <w:rPr>
      <w:rFonts w:ascii="Calibri" w:hAnsi="Calibri" w:cs="Times New Roman"/>
      <w:b/>
      <w:bCs/>
      <w:sz w:val="28"/>
      <w:szCs w:val="28"/>
      <w:lang w:val="et-EE" w:eastAsia="ar-SA" w:bidi="ar-SA"/>
    </w:rPr>
  </w:style>
  <w:style w:type="character" w:customStyle="1" w:styleId="JutumullitekstMrk">
    <w:name w:val="Jutumullitekst Märk"/>
    <w:basedOn w:val="Liguvaikefont"/>
    <w:link w:val="Jutumullitekst"/>
    <w:uiPriority w:val="99"/>
    <w:semiHidden/>
    <w:locked/>
    <w:rPr>
      <w:rFonts w:ascii="Tahoma" w:hAnsi="Tahoma" w:cs="Tahoma"/>
      <w:sz w:val="16"/>
      <w:szCs w:val="16"/>
      <w:lang w:val="et-EE" w:eastAsia="ar-SA" w:bidi="ar-SA"/>
    </w:rPr>
  </w:style>
  <w:style w:type="paragraph" w:styleId="Jutumullitekst">
    <w:name w:val="Balloon Text"/>
    <w:basedOn w:val="Normaallaad"/>
    <w:link w:val="JutumullitekstMrk"/>
    <w:uiPriority w:val="99"/>
    <w:semiHidden/>
    <w:rsid w:val="006716DE"/>
    <w:rPr>
      <w:rFonts w:ascii="Tahoma" w:hAnsi="Tahoma" w:cs="Tahoma"/>
      <w:sz w:val="16"/>
      <w:szCs w:val="16"/>
    </w:rPr>
  </w:style>
  <w:style w:type="character" w:customStyle="1" w:styleId="JutumullitekstMrk1">
    <w:name w:val="Jutumullitekst Märk1"/>
    <w:basedOn w:val="Liguvaikefont"/>
    <w:uiPriority w:val="99"/>
    <w:semiHidden/>
    <w:rPr>
      <w:rFonts w:ascii="Segoe UI" w:hAnsi="Segoe UI" w:cs="Segoe UI"/>
      <w:kern w:val="0"/>
      <w:sz w:val="18"/>
      <w:szCs w:val="18"/>
      <w:lang w:eastAsia="ar-SA"/>
    </w:rPr>
  </w:style>
  <w:style w:type="character" w:customStyle="1" w:styleId="JutumullitekstMrk17">
    <w:name w:val="Jutumullitekst Märk17"/>
    <w:basedOn w:val="Liguvaikefont"/>
    <w:uiPriority w:val="99"/>
    <w:semiHidden/>
    <w:rPr>
      <w:rFonts w:ascii="Segoe UI" w:hAnsi="Segoe UI" w:cs="Segoe UI"/>
      <w:kern w:val="0"/>
      <w:sz w:val="18"/>
      <w:szCs w:val="18"/>
      <w:lang w:val="x-none" w:eastAsia="ar-SA" w:bidi="ar-SA"/>
    </w:rPr>
  </w:style>
  <w:style w:type="character" w:customStyle="1" w:styleId="JutumullitekstMrk16">
    <w:name w:val="Jutumullitekst Märk16"/>
    <w:basedOn w:val="Liguvaikefont"/>
    <w:uiPriority w:val="99"/>
    <w:semiHidden/>
    <w:rPr>
      <w:rFonts w:ascii="Segoe UI" w:hAnsi="Segoe UI" w:cs="Segoe UI"/>
      <w:kern w:val="0"/>
      <w:sz w:val="18"/>
      <w:szCs w:val="18"/>
      <w:lang w:val="x-none" w:eastAsia="ar-SA" w:bidi="ar-SA"/>
    </w:rPr>
  </w:style>
  <w:style w:type="character" w:customStyle="1" w:styleId="JutumullitekstMrk15">
    <w:name w:val="Jutumullitekst Märk15"/>
    <w:basedOn w:val="Liguvaikefont"/>
    <w:uiPriority w:val="99"/>
    <w:semiHidden/>
    <w:rPr>
      <w:rFonts w:ascii="Segoe UI" w:hAnsi="Segoe UI" w:cs="Segoe UI"/>
      <w:kern w:val="0"/>
      <w:sz w:val="18"/>
      <w:szCs w:val="18"/>
      <w:lang w:val="x-none" w:eastAsia="ar-SA" w:bidi="ar-SA"/>
    </w:rPr>
  </w:style>
  <w:style w:type="character" w:customStyle="1" w:styleId="JutumullitekstMrk14">
    <w:name w:val="Jutumullitekst Märk14"/>
    <w:basedOn w:val="Liguvaikefont"/>
    <w:uiPriority w:val="99"/>
    <w:semiHidden/>
    <w:rPr>
      <w:rFonts w:ascii="Segoe UI" w:hAnsi="Segoe UI" w:cs="Segoe UI"/>
      <w:kern w:val="0"/>
      <w:sz w:val="18"/>
      <w:szCs w:val="18"/>
      <w:lang w:val="x-none" w:eastAsia="ar-SA" w:bidi="ar-SA"/>
    </w:rPr>
  </w:style>
  <w:style w:type="character" w:customStyle="1" w:styleId="JutumullitekstMrk13">
    <w:name w:val="Jutumullitekst Märk13"/>
    <w:basedOn w:val="Liguvaikefont"/>
    <w:uiPriority w:val="99"/>
    <w:semiHidden/>
    <w:rPr>
      <w:rFonts w:ascii="Segoe UI" w:hAnsi="Segoe UI" w:cs="Segoe UI"/>
      <w:kern w:val="0"/>
      <w:sz w:val="18"/>
      <w:szCs w:val="18"/>
      <w:lang w:val="x-none" w:eastAsia="ar-SA" w:bidi="ar-SA"/>
    </w:rPr>
  </w:style>
  <w:style w:type="character" w:customStyle="1" w:styleId="JutumullitekstMrk12">
    <w:name w:val="Jutumullitekst Märk12"/>
    <w:basedOn w:val="Liguvaikefont"/>
    <w:uiPriority w:val="99"/>
    <w:semiHidden/>
    <w:rPr>
      <w:rFonts w:ascii="Segoe UI" w:hAnsi="Segoe UI" w:cs="Segoe UI"/>
      <w:kern w:val="0"/>
      <w:sz w:val="18"/>
      <w:szCs w:val="18"/>
      <w:lang w:val="x-none" w:eastAsia="ar-SA" w:bidi="ar-SA"/>
    </w:rPr>
  </w:style>
  <w:style w:type="character" w:customStyle="1" w:styleId="JutumullitekstMrk11">
    <w:name w:val="Jutumullitekst Märk11"/>
    <w:basedOn w:val="Liguvaikefont"/>
    <w:uiPriority w:val="99"/>
    <w:semiHidden/>
    <w:rPr>
      <w:rFonts w:ascii="Segoe UI" w:hAnsi="Segoe UI" w:cs="Segoe UI"/>
      <w:kern w:val="0"/>
      <w:sz w:val="18"/>
      <w:szCs w:val="18"/>
      <w:lang w:val="x-none" w:eastAsia="ar-SA" w:bidi="ar-SA"/>
    </w:rPr>
  </w:style>
  <w:style w:type="character" w:customStyle="1" w:styleId="WW8Num1z0">
    <w:name w:val="WW8Num1z0"/>
    <w:uiPriority w:val="99"/>
    <w:rPr>
      <w:rFonts w:ascii="StarSymbol" w:hAnsi="StarSymbol"/>
    </w:rPr>
  </w:style>
  <w:style w:type="character" w:customStyle="1" w:styleId="WW8Num2z0">
    <w:name w:val="WW8Num2z0"/>
    <w:uiPriority w:val="99"/>
    <w:rPr>
      <w:rFonts w:ascii="Symbol" w:hAnsi="Symbol"/>
    </w:rPr>
  </w:style>
  <w:style w:type="character" w:customStyle="1" w:styleId="WW8Num3z0">
    <w:name w:val="WW8Num3z0"/>
    <w:uiPriority w:val="99"/>
    <w:rPr>
      <w:rFonts w:ascii="Symbol" w:hAnsi="Symbol"/>
    </w:rPr>
  </w:style>
  <w:style w:type="character" w:customStyle="1" w:styleId="WW-DefaultParagraphFont">
    <w:name w:val="WW-Default Paragraph Font"/>
    <w:uiPriority w:val="99"/>
  </w:style>
  <w:style w:type="character" w:customStyle="1" w:styleId="WW-WW8Num2z0">
    <w:name w:val="WW-WW8Num2z0"/>
    <w:uiPriority w:val="99"/>
    <w:rPr>
      <w:rFonts w:ascii="Symbol" w:hAnsi="Symbol"/>
    </w:rPr>
  </w:style>
  <w:style w:type="character" w:customStyle="1" w:styleId="WW-WW8Num3z0">
    <w:name w:val="WW-WW8Num3z0"/>
    <w:uiPriority w:val="99"/>
    <w:rPr>
      <w:rFonts w:ascii="Symbol" w:hAnsi="Symbol"/>
    </w:rPr>
  </w:style>
  <w:style w:type="character" w:customStyle="1" w:styleId="WW-DefaultParagraphFont1">
    <w:name w:val="WW-Default Paragraph Font1"/>
    <w:uiPriority w:val="99"/>
  </w:style>
  <w:style w:type="paragraph" w:styleId="Kehatekst">
    <w:name w:val="Body Text"/>
    <w:basedOn w:val="Normaallaad"/>
    <w:link w:val="KehatekstMrk"/>
    <w:uiPriority w:val="99"/>
    <w:pPr>
      <w:jc w:val="both"/>
    </w:pPr>
  </w:style>
  <w:style w:type="character" w:customStyle="1" w:styleId="KehatekstMrk">
    <w:name w:val="Kehatekst Märk"/>
    <w:basedOn w:val="Liguvaikefont"/>
    <w:link w:val="Kehatekst"/>
    <w:uiPriority w:val="99"/>
    <w:locked/>
    <w:rsid w:val="00B62F6C"/>
    <w:rPr>
      <w:rFonts w:cs="Times New Roman"/>
      <w:sz w:val="24"/>
      <w:szCs w:val="24"/>
      <w:lang w:val="et-EE" w:eastAsia="ar-SA" w:bidi="ar-SA"/>
    </w:rPr>
  </w:style>
  <w:style w:type="paragraph" w:styleId="Loend">
    <w:name w:val="List"/>
    <w:basedOn w:val="Kehatekst"/>
    <w:uiPriority w:val="99"/>
  </w:style>
  <w:style w:type="paragraph" w:styleId="Pealdis">
    <w:name w:val="caption"/>
    <w:basedOn w:val="Normaallaad"/>
    <w:uiPriority w:val="99"/>
    <w:qFormat/>
    <w:pPr>
      <w:suppressLineNumbers/>
      <w:spacing w:before="120" w:after="120"/>
    </w:pPr>
    <w:rPr>
      <w:i/>
      <w:iCs/>
      <w:sz w:val="20"/>
      <w:szCs w:val="20"/>
    </w:rPr>
  </w:style>
  <w:style w:type="paragraph" w:customStyle="1" w:styleId="Index">
    <w:name w:val="Index"/>
    <w:basedOn w:val="Normaallaad"/>
    <w:uiPriority w:val="99"/>
    <w:pPr>
      <w:suppressLineNumbers/>
    </w:pPr>
  </w:style>
  <w:style w:type="paragraph" w:customStyle="1" w:styleId="Heading">
    <w:name w:val="Heading"/>
    <w:basedOn w:val="Normaallaad"/>
    <w:next w:val="Kehatekst"/>
    <w:uiPriority w:val="99"/>
    <w:pPr>
      <w:keepNext/>
      <w:spacing w:before="240" w:after="120"/>
    </w:pPr>
    <w:rPr>
      <w:rFonts w:ascii="Arial" w:hAnsi="Arial"/>
      <w:sz w:val="28"/>
      <w:szCs w:val="28"/>
    </w:rPr>
  </w:style>
  <w:style w:type="paragraph" w:customStyle="1" w:styleId="WW-Caption">
    <w:name w:val="WW-Caption"/>
    <w:basedOn w:val="Normaallaad"/>
    <w:uiPriority w:val="99"/>
    <w:pPr>
      <w:suppressLineNumbers/>
      <w:spacing w:before="120" w:after="120"/>
    </w:pPr>
    <w:rPr>
      <w:i/>
      <w:iCs/>
      <w:sz w:val="20"/>
      <w:szCs w:val="20"/>
    </w:rPr>
  </w:style>
  <w:style w:type="paragraph" w:customStyle="1" w:styleId="WW-Index">
    <w:name w:val="WW-Index"/>
    <w:basedOn w:val="Normaallaad"/>
    <w:uiPriority w:val="99"/>
    <w:pPr>
      <w:suppressLineNumbers/>
    </w:pPr>
  </w:style>
  <w:style w:type="paragraph" w:customStyle="1" w:styleId="WW-Heading">
    <w:name w:val="WW-Heading"/>
    <w:basedOn w:val="Normaallaad"/>
    <w:next w:val="Kehatekst"/>
    <w:uiPriority w:val="99"/>
    <w:pPr>
      <w:keepNext/>
      <w:spacing w:before="240" w:after="120"/>
    </w:pPr>
    <w:rPr>
      <w:rFonts w:ascii="Arial" w:hAnsi="Arial"/>
      <w:sz w:val="28"/>
      <w:szCs w:val="28"/>
    </w:rPr>
  </w:style>
  <w:style w:type="paragraph" w:styleId="Taandegakehatekst">
    <w:name w:val="Body Text Indent"/>
    <w:basedOn w:val="Normaallaad"/>
    <w:link w:val="TaandegakehatekstMrk"/>
    <w:uiPriority w:val="99"/>
    <w:pPr>
      <w:jc w:val="both"/>
    </w:pPr>
    <w:rPr>
      <w:color w:val="000000"/>
    </w:rPr>
  </w:style>
  <w:style w:type="character" w:customStyle="1" w:styleId="TaandegakehatekstMrk">
    <w:name w:val="Taandega kehatekst Märk"/>
    <w:basedOn w:val="Liguvaikefont"/>
    <w:link w:val="Taandegakehatekst"/>
    <w:uiPriority w:val="99"/>
    <w:semiHidden/>
    <w:locked/>
    <w:rPr>
      <w:rFonts w:cs="Times New Roman"/>
      <w:sz w:val="24"/>
      <w:szCs w:val="24"/>
      <w:lang w:val="et-EE" w:eastAsia="ar-SA" w:bidi="ar-SA"/>
    </w:rPr>
  </w:style>
  <w:style w:type="character" w:styleId="Hperlink">
    <w:name w:val="Hyperlink"/>
    <w:basedOn w:val="Liguvaikefont"/>
    <w:uiPriority w:val="99"/>
    <w:rPr>
      <w:rFonts w:cs="Times New Roman"/>
      <w:color w:val="0000FF"/>
      <w:u w:val="single"/>
    </w:rPr>
  </w:style>
  <w:style w:type="paragraph" w:styleId="Taandegakehatekst2">
    <w:name w:val="Body Text Indent 2"/>
    <w:basedOn w:val="Normaallaad"/>
    <w:link w:val="Taandegakehatekst2Mrk"/>
    <w:uiPriority w:val="99"/>
    <w:pPr>
      <w:tabs>
        <w:tab w:val="left" w:pos="0"/>
      </w:tabs>
      <w:ind w:left="720" w:hanging="720"/>
      <w:jc w:val="both"/>
    </w:pPr>
    <w:rPr>
      <w:spacing w:val="-3"/>
    </w:rPr>
  </w:style>
  <w:style w:type="character" w:customStyle="1" w:styleId="Taandegakehatekst2Mrk">
    <w:name w:val="Taandega kehatekst 2 Märk"/>
    <w:basedOn w:val="Liguvaikefont"/>
    <w:link w:val="Taandegakehatekst2"/>
    <w:uiPriority w:val="99"/>
    <w:semiHidden/>
    <w:locked/>
    <w:rPr>
      <w:rFonts w:cs="Times New Roman"/>
      <w:sz w:val="24"/>
      <w:szCs w:val="24"/>
      <w:lang w:val="et-EE" w:eastAsia="ar-SA" w:bidi="ar-SA"/>
    </w:rPr>
  </w:style>
  <w:style w:type="paragraph" w:styleId="Kehatekst3">
    <w:name w:val="Body Text 3"/>
    <w:basedOn w:val="Normaallaad"/>
    <w:link w:val="Kehatekst3Mrk"/>
    <w:uiPriority w:val="99"/>
    <w:pPr>
      <w:jc w:val="both"/>
    </w:pPr>
    <w:rPr>
      <w:spacing w:val="-3"/>
      <w:u w:val="single"/>
    </w:rPr>
  </w:style>
  <w:style w:type="character" w:customStyle="1" w:styleId="Kehatekst3Mrk">
    <w:name w:val="Kehatekst 3 Märk"/>
    <w:basedOn w:val="Liguvaikefont"/>
    <w:link w:val="Kehatekst3"/>
    <w:uiPriority w:val="99"/>
    <w:semiHidden/>
    <w:locked/>
    <w:rPr>
      <w:rFonts w:cs="Times New Roman"/>
      <w:sz w:val="16"/>
      <w:szCs w:val="16"/>
      <w:lang w:val="et-EE" w:eastAsia="ar-SA" w:bidi="ar-SA"/>
    </w:rPr>
  </w:style>
  <w:style w:type="character" w:customStyle="1" w:styleId="tekst4">
    <w:name w:val="tekst4"/>
    <w:basedOn w:val="Liguvaikefont"/>
    <w:uiPriority w:val="99"/>
    <w:rPr>
      <w:rFonts w:cs="Times New Roman"/>
    </w:rPr>
  </w:style>
  <w:style w:type="paragraph" w:styleId="Allmrkusetekst">
    <w:name w:val="footnote text"/>
    <w:basedOn w:val="Normaallaad"/>
    <w:link w:val="AllmrkusetekstMrk"/>
    <w:uiPriority w:val="99"/>
    <w:semiHidden/>
    <w:rPr>
      <w:sz w:val="20"/>
      <w:szCs w:val="20"/>
    </w:rPr>
  </w:style>
  <w:style w:type="character" w:customStyle="1" w:styleId="AllmrkusetekstMrk">
    <w:name w:val="Allmärkuse tekst Märk"/>
    <w:basedOn w:val="Liguvaikefont"/>
    <w:link w:val="Allmrkusetekst"/>
    <w:uiPriority w:val="99"/>
    <w:semiHidden/>
    <w:locked/>
    <w:rsid w:val="008257BF"/>
    <w:rPr>
      <w:rFonts w:cs="Times New Roman"/>
      <w:lang w:val="et-EE" w:eastAsia="ar-SA" w:bidi="ar-SA"/>
    </w:rPr>
  </w:style>
  <w:style w:type="character" w:customStyle="1" w:styleId="Style11pt">
    <w:name w:val="Style 11 pt"/>
    <w:basedOn w:val="Liguvaikefont"/>
    <w:uiPriority w:val="99"/>
    <w:rsid w:val="008257BF"/>
    <w:rPr>
      <w:rFonts w:cs="Times New Roman"/>
      <w:sz w:val="22"/>
    </w:rPr>
  </w:style>
  <w:style w:type="character" w:styleId="Allmrkuseviide">
    <w:name w:val="footnote reference"/>
    <w:basedOn w:val="Liguvaikefont"/>
    <w:uiPriority w:val="99"/>
    <w:rPr>
      <w:rFonts w:cs="Times New Roman"/>
      <w:vertAlign w:val="superscript"/>
    </w:rPr>
  </w:style>
  <w:style w:type="character" w:styleId="Kommentaariviide">
    <w:name w:val="annotation reference"/>
    <w:basedOn w:val="Liguvaikefont"/>
    <w:uiPriority w:val="99"/>
    <w:semiHidden/>
    <w:rPr>
      <w:rFonts w:cs="Times New Roman"/>
      <w:sz w:val="16"/>
      <w:szCs w:val="16"/>
    </w:rPr>
  </w:style>
  <w:style w:type="paragraph" w:styleId="Kommentaaritekst">
    <w:name w:val="annotation text"/>
    <w:basedOn w:val="Normaallaad"/>
    <w:link w:val="KommentaaritekstMrk"/>
    <w:uiPriority w:val="99"/>
    <w:semiHidden/>
    <w:rPr>
      <w:sz w:val="20"/>
      <w:szCs w:val="20"/>
    </w:rPr>
  </w:style>
  <w:style w:type="character" w:customStyle="1" w:styleId="KommentaaritekstMrk">
    <w:name w:val="Kommentaari tekst Märk"/>
    <w:basedOn w:val="Liguvaikefont"/>
    <w:link w:val="Kommentaaritekst"/>
    <w:uiPriority w:val="99"/>
    <w:locked/>
    <w:rsid w:val="008A4FAE"/>
    <w:rPr>
      <w:rFonts w:cs="Times New Roman"/>
      <w:lang w:val="et-EE" w:eastAsia="ar-SA" w:bidi="ar-SA"/>
    </w:rPr>
  </w:style>
  <w:style w:type="paragraph" w:styleId="Jalus">
    <w:name w:val="footer"/>
    <w:basedOn w:val="Normaallaad"/>
    <w:link w:val="JalusMrk"/>
    <w:uiPriority w:val="99"/>
    <w:pPr>
      <w:tabs>
        <w:tab w:val="center" w:pos="4153"/>
        <w:tab w:val="right" w:pos="8306"/>
      </w:tabs>
    </w:pPr>
    <w:rPr>
      <w:sz w:val="22"/>
      <w:szCs w:val="22"/>
    </w:rPr>
  </w:style>
  <w:style w:type="character" w:customStyle="1" w:styleId="JalusMrk">
    <w:name w:val="Jalus Märk"/>
    <w:basedOn w:val="Liguvaikefont"/>
    <w:link w:val="Jalus"/>
    <w:uiPriority w:val="99"/>
    <w:semiHidden/>
    <w:locked/>
    <w:rPr>
      <w:rFonts w:cs="Times New Roman"/>
      <w:sz w:val="24"/>
      <w:szCs w:val="24"/>
      <w:lang w:val="et-EE" w:eastAsia="ar-SA" w:bidi="ar-SA"/>
    </w:rPr>
  </w:style>
  <w:style w:type="character" w:styleId="Lehekljenumber">
    <w:name w:val="page number"/>
    <w:basedOn w:val="Liguvaikefont"/>
    <w:uiPriority w:val="99"/>
    <w:rPr>
      <w:rFonts w:cs="Times New Roman"/>
    </w:rPr>
  </w:style>
  <w:style w:type="character" w:styleId="Klastatudhperlink">
    <w:name w:val="FollowedHyperlink"/>
    <w:basedOn w:val="Liguvaikefont"/>
    <w:uiPriority w:val="99"/>
    <w:rPr>
      <w:rFonts w:cs="Times New Roman"/>
      <w:color w:val="800080"/>
      <w:u w:val="single"/>
    </w:rPr>
  </w:style>
  <w:style w:type="paragraph" w:styleId="HTML-eelvormindatud">
    <w:name w:val="HTML Preformatted"/>
    <w:basedOn w:val="Normaallaad"/>
    <w:link w:val="HTML-eelvormindatudMrk"/>
    <w:uiPriority w:val="99"/>
    <w:rsid w:val="007C00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Arial Unicode MS" w:cs="Arial Unicode MS"/>
      <w:sz w:val="20"/>
      <w:szCs w:val="20"/>
      <w:lang w:val="en-GB" w:eastAsia="en-US"/>
    </w:rPr>
  </w:style>
  <w:style w:type="character" w:customStyle="1" w:styleId="HTML-eelvormindatudMrk">
    <w:name w:val="HTML-eelvormindatud Märk"/>
    <w:basedOn w:val="Liguvaikefont"/>
    <w:link w:val="HTML-eelvormindatud"/>
    <w:uiPriority w:val="99"/>
    <w:semiHidden/>
    <w:locked/>
    <w:rPr>
      <w:rFonts w:ascii="Courier New" w:hAnsi="Courier New" w:cs="Courier New"/>
      <w:sz w:val="20"/>
      <w:szCs w:val="20"/>
      <w:lang w:val="et-EE" w:eastAsia="ar-SA" w:bidi="ar-SA"/>
    </w:rPr>
  </w:style>
  <w:style w:type="character" w:customStyle="1" w:styleId="tw4winMark">
    <w:name w:val="tw4winMark"/>
    <w:uiPriority w:val="99"/>
    <w:rsid w:val="00FE299B"/>
    <w:rPr>
      <w:rFonts w:ascii="Courier New" w:hAnsi="Courier New"/>
      <w:vanish/>
      <w:color w:val="800080"/>
      <w:vertAlign w:val="subscript"/>
    </w:rPr>
  </w:style>
  <w:style w:type="table" w:styleId="Kontuurtabel">
    <w:name w:val="Table Grid"/>
    <w:basedOn w:val="Normaaltabel"/>
    <w:uiPriority w:val="99"/>
    <w:rsid w:val="00FE299B"/>
    <w:pPr>
      <w:suppressAutoHyphens/>
      <w:spacing w:after="0" w:line="240" w:lineRule="auto"/>
    </w:pPr>
    <w:rPr>
      <w:kern w:val="0"/>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1"/>
    <w:qFormat/>
    <w:rsid w:val="008257BF"/>
    <w:pPr>
      <w:suppressAutoHyphens w:val="0"/>
      <w:spacing w:after="200" w:line="276" w:lineRule="auto"/>
      <w:ind w:left="720"/>
      <w:contextualSpacing/>
    </w:pPr>
    <w:rPr>
      <w:rFonts w:ascii="Calibri" w:hAnsi="Calibri"/>
      <w:sz w:val="22"/>
      <w:szCs w:val="22"/>
      <w:lang w:eastAsia="en-US"/>
    </w:rPr>
  </w:style>
  <w:style w:type="paragraph" w:styleId="Kommentaariteema">
    <w:name w:val="annotation subject"/>
    <w:basedOn w:val="Kommentaaritekst"/>
    <w:next w:val="Kommentaaritekst"/>
    <w:link w:val="KommentaariteemaMrk"/>
    <w:uiPriority w:val="99"/>
    <w:semiHidden/>
    <w:rsid w:val="009A1C8D"/>
    <w:rPr>
      <w:b/>
      <w:bCs/>
    </w:rPr>
  </w:style>
  <w:style w:type="character" w:customStyle="1" w:styleId="KommentaariteemaMrk">
    <w:name w:val="Kommentaari teema Märk"/>
    <w:basedOn w:val="KommentaaritekstMrk"/>
    <w:link w:val="Kommentaariteema"/>
    <w:uiPriority w:val="99"/>
    <w:semiHidden/>
    <w:locked/>
    <w:rPr>
      <w:rFonts w:cs="Times New Roman"/>
      <w:b/>
      <w:bCs/>
      <w:sz w:val="20"/>
      <w:szCs w:val="20"/>
      <w:lang w:val="et-EE" w:eastAsia="ar-SA" w:bidi="ar-SA"/>
    </w:rPr>
  </w:style>
  <w:style w:type="character" w:styleId="Rhutus">
    <w:name w:val="Emphasis"/>
    <w:basedOn w:val="Liguvaikefont"/>
    <w:uiPriority w:val="99"/>
    <w:qFormat/>
    <w:rsid w:val="00F90C41"/>
    <w:rPr>
      <w:rFonts w:cs="Times New Roman"/>
      <w:i/>
      <w:iCs/>
    </w:rPr>
  </w:style>
  <w:style w:type="paragraph" w:styleId="Redaktsioon">
    <w:name w:val="Revision"/>
    <w:hidden/>
    <w:uiPriority w:val="99"/>
    <w:semiHidden/>
    <w:rsid w:val="00E008B7"/>
    <w:pPr>
      <w:spacing w:after="0" w:line="240" w:lineRule="auto"/>
    </w:pPr>
    <w:rPr>
      <w:kern w:val="0"/>
      <w:sz w:val="24"/>
      <w:szCs w:val="24"/>
      <w:lang w:eastAsia="ar-SA"/>
    </w:rPr>
  </w:style>
  <w:style w:type="paragraph" w:styleId="Normaallaadveeb">
    <w:name w:val="Normal (Web)"/>
    <w:basedOn w:val="Normaallaad"/>
    <w:uiPriority w:val="99"/>
    <w:rsid w:val="00954AA3"/>
    <w:pPr>
      <w:suppressAutoHyphens w:val="0"/>
      <w:spacing w:before="100" w:beforeAutospacing="1" w:after="100" w:afterAutospacing="1"/>
    </w:pPr>
    <w:rPr>
      <w:rFonts w:ascii="Arial Unicode MS" w:cs="Arial Unicode MS"/>
      <w:lang w:val="en-GB" w:eastAsia="en-US"/>
    </w:rPr>
  </w:style>
  <w:style w:type="paragraph" w:customStyle="1" w:styleId="WW-BodyText2">
    <w:name w:val="WW-Body Text 2"/>
    <w:basedOn w:val="Normaallaad"/>
    <w:uiPriority w:val="99"/>
    <w:rsid w:val="009506D5"/>
    <w:pPr>
      <w:jc w:val="both"/>
    </w:pPr>
    <w:rPr>
      <w:b/>
      <w:szCs w:val="20"/>
    </w:rPr>
  </w:style>
  <w:style w:type="paragraph" w:customStyle="1" w:styleId="Heading3">
    <w:name w:val="Heading #3"/>
    <w:basedOn w:val="Normaallaad"/>
    <w:uiPriority w:val="99"/>
    <w:rsid w:val="00621930"/>
    <w:pPr>
      <w:shd w:val="clear" w:color="auto" w:fill="FFFFFF"/>
      <w:suppressAutoHyphens w:val="0"/>
      <w:autoSpaceDE w:val="0"/>
      <w:autoSpaceDN w:val="0"/>
      <w:adjustRightInd w:val="0"/>
      <w:spacing w:after="600" w:line="240" w:lineRule="atLeast"/>
      <w:ind w:hanging="1360"/>
    </w:pPr>
    <w:rPr>
      <w:b/>
      <w:bCs/>
      <w:sz w:val="23"/>
      <w:szCs w:val="23"/>
      <w:lang w:val="en-GB" w:eastAsia="en-GB"/>
    </w:rPr>
  </w:style>
  <w:style w:type="paragraph" w:customStyle="1" w:styleId="Bodytext1">
    <w:name w:val="Body text1"/>
    <w:basedOn w:val="Normaallaad"/>
    <w:uiPriority w:val="99"/>
    <w:rsid w:val="00621930"/>
    <w:pPr>
      <w:shd w:val="clear" w:color="auto" w:fill="FFFFFF"/>
      <w:suppressAutoHyphens w:val="0"/>
      <w:autoSpaceDE w:val="0"/>
      <w:autoSpaceDN w:val="0"/>
      <w:adjustRightInd w:val="0"/>
      <w:spacing w:before="360" w:after="240" w:line="278" w:lineRule="exact"/>
      <w:ind w:hanging="740"/>
      <w:jc w:val="both"/>
    </w:pPr>
    <w:rPr>
      <w:sz w:val="23"/>
      <w:szCs w:val="23"/>
      <w:lang w:val="en-GB" w:eastAsia="en-GB"/>
    </w:rPr>
  </w:style>
  <w:style w:type="character" w:customStyle="1" w:styleId="BodytextItalic">
    <w:name w:val="Body text + Italic"/>
    <w:basedOn w:val="Liguvaikefont"/>
    <w:uiPriority w:val="99"/>
    <w:rsid w:val="00621930"/>
    <w:rPr>
      <w:rFonts w:eastAsia="Times New Roman" w:cs="Times New Roman"/>
      <w:i/>
      <w:iCs/>
      <w:sz w:val="23"/>
      <w:szCs w:val="23"/>
    </w:rPr>
  </w:style>
  <w:style w:type="paragraph" w:customStyle="1" w:styleId="Footnote">
    <w:name w:val="Footnote"/>
    <w:basedOn w:val="Normaallaad"/>
    <w:uiPriority w:val="99"/>
    <w:rsid w:val="00621930"/>
    <w:pPr>
      <w:suppressLineNumbers/>
      <w:shd w:val="clear" w:color="auto" w:fill="FFFFFF"/>
      <w:suppressAutoHyphens w:val="0"/>
      <w:autoSpaceDE w:val="0"/>
      <w:autoSpaceDN w:val="0"/>
      <w:adjustRightInd w:val="0"/>
      <w:spacing w:line="230" w:lineRule="exact"/>
      <w:ind w:left="283" w:hanging="283"/>
    </w:pPr>
    <w:rPr>
      <w:sz w:val="19"/>
      <w:szCs w:val="19"/>
      <w:lang w:val="en-GB" w:eastAsia="en-GB"/>
    </w:rPr>
  </w:style>
  <w:style w:type="paragraph" w:styleId="Lihttekst">
    <w:name w:val="Plain Text"/>
    <w:basedOn w:val="Normaallaad"/>
    <w:link w:val="LihttekstMrk"/>
    <w:uiPriority w:val="99"/>
    <w:semiHidden/>
    <w:rsid w:val="00C9610A"/>
    <w:pPr>
      <w:suppressAutoHyphens w:val="0"/>
    </w:pPr>
    <w:rPr>
      <w:rFonts w:ascii="Courier New" w:hAnsi="Courier New" w:cs="Courier New"/>
      <w:sz w:val="20"/>
      <w:szCs w:val="20"/>
      <w:lang w:eastAsia="et-EE"/>
    </w:rPr>
  </w:style>
  <w:style w:type="character" w:customStyle="1" w:styleId="LihttekstMrk">
    <w:name w:val="Lihttekst Märk"/>
    <w:basedOn w:val="Liguvaikefont"/>
    <w:link w:val="Lihttekst"/>
    <w:uiPriority w:val="99"/>
    <w:semiHidden/>
    <w:locked/>
    <w:rsid w:val="00C9610A"/>
    <w:rPr>
      <w:rFonts w:ascii="Courier New" w:hAnsi="Courier New" w:cs="Courier New"/>
      <w:sz w:val="20"/>
      <w:szCs w:val="20"/>
    </w:rPr>
  </w:style>
  <w:style w:type="character" w:styleId="Lahendamatamainimine">
    <w:name w:val="Unresolved Mention"/>
    <w:basedOn w:val="Liguvaikefont"/>
    <w:uiPriority w:val="99"/>
    <w:semiHidden/>
    <w:unhideWhenUsed/>
    <w:rsid w:val="00A72E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86034">
      <w:marLeft w:val="0"/>
      <w:marRight w:val="0"/>
      <w:marTop w:val="0"/>
      <w:marBottom w:val="0"/>
      <w:divBdr>
        <w:top w:val="none" w:sz="0" w:space="0" w:color="auto"/>
        <w:left w:val="none" w:sz="0" w:space="0" w:color="auto"/>
        <w:bottom w:val="none" w:sz="0" w:space="0" w:color="auto"/>
        <w:right w:val="none" w:sz="0" w:space="0" w:color="auto"/>
      </w:divBdr>
    </w:div>
    <w:div w:id="4986037">
      <w:marLeft w:val="0"/>
      <w:marRight w:val="0"/>
      <w:marTop w:val="0"/>
      <w:marBottom w:val="0"/>
      <w:divBdr>
        <w:top w:val="none" w:sz="0" w:space="0" w:color="auto"/>
        <w:left w:val="none" w:sz="0" w:space="0" w:color="auto"/>
        <w:bottom w:val="none" w:sz="0" w:space="0" w:color="auto"/>
        <w:right w:val="none" w:sz="0" w:space="0" w:color="auto"/>
      </w:divBdr>
      <w:divsChild>
        <w:div w:id="4986035">
          <w:marLeft w:val="0"/>
          <w:marRight w:val="0"/>
          <w:marTop w:val="0"/>
          <w:marBottom w:val="0"/>
          <w:divBdr>
            <w:top w:val="none" w:sz="0" w:space="0" w:color="auto"/>
            <w:left w:val="none" w:sz="0" w:space="0" w:color="auto"/>
            <w:bottom w:val="none" w:sz="0" w:space="0" w:color="auto"/>
            <w:right w:val="none" w:sz="0" w:space="0" w:color="auto"/>
          </w:divBdr>
        </w:div>
        <w:div w:id="4986036">
          <w:marLeft w:val="0"/>
          <w:marRight w:val="0"/>
          <w:marTop w:val="0"/>
          <w:marBottom w:val="0"/>
          <w:divBdr>
            <w:top w:val="none" w:sz="0" w:space="0" w:color="auto"/>
            <w:left w:val="none" w:sz="0" w:space="0" w:color="auto"/>
            <w:bottom w:val="none" w:sz="0" w:space="0" w:color="auto"/>
            <w:right w:val="none" w:sz="0" w:space="0" w:color="auto"/>
          </w:divBdr>
        </w:div>
      </w:divsChild>
    </w:div>
    <w:div w:id="4986038">
      <w:marLeft w:val="0"/>
      <w:marRight w:val="0"/>
      <w:marTop w:val="0"/>
      <w:marBottom w:val="0"/>
      <w:divBdr>
        <w:top w:val="none" w:sz="0" w:space="0" w:color="auto"/>
        <w:left w:val="none" w:sz="0" w:space="0" w:color="auto"/>
        <w:bottom w:val="none" w:sz="0" w:space="0" w:color="auto"/>
        <w:right w:val="none" w:sz="0" w:space="0" w:color="auto"/>
      </w:divBdr>
    </w:div>
    <w:div w:id="4986039">
      <w:marLeft w:val="0"/>
      <w:marRight w:val="0"/>
      <w:marTop w:val="0"/>
      <w:marBottom w:val="0"/>
      <w:divBdr>
        <w:top w:val="none" w:sz="0" w:space="0" w:color="auto"/>
        <w:left w:val="none" w:sz="0" w:space="0" w:color="auto"/>
        <w:bottom w:val="none" w:sz="0" w:space="0" w:color="auto"/>
        <w:right w:val="none" w:sz="0" w:space="0" w:color="auto"/>
      </w:divBdr>
      <w:divsChild>
        <w:div w:id="4986042">
          <w:marLeft w:val="0"/>
          <w:marRight w:val="0"/>
          <w:marTop w:val="0"/>
          <w:marBottom w:val="0"/>
          <w:divBdr>
            <w:top w:val="none" w:sz="0" w:space="0" w:color="auto"/>
            <w:left w:val="none" w:sz="0" w:space="0" w:color="auto"/>
            <w:bottom w:val="none" w:sz="0" w:space="0" w:color="auto"/>
            <w:right w:val="none" w:sz="0" w:space="0" w:color="auto"/>
          </w:divBdr>
          <w:divsChild>
            <w:div w:id="4986043">
              <w:marLeft w:val="0"/>
              <w:marRight w:val="0"/>
              <w:marTop w:val="0"/>
              <w:marBottom w:val="0"/>
              <w:divBdr>
                <w:top w:val="none" w:sz="0" w:space="0" w:color="auto"/>
                <w:left w:val="none" w:sz="0" w:space="0" w:color="auto"/>
                <w:bottom w:val="none" w:sz="0" w:space="0" w:color="auto"/>
                <w:right w:val="none" w:sz="0" w:space="0" w:color="auto"/>
              </w:divBdr>
              <w:divsChild>
                <w:div w:id="4986040">
                  <w:marLeft w:val="0"/>
                  <w:marRight w:val="0"/>
                  <w:marTop w:val="0"/>
                  <w:marBottom w:val="0"/>
                  <w:divBdr>
                    <w:top w:val="none" w:sz="0" w:space="0" w:color="auto"/>
                    <w:left w:val="none" w:sz="0" w:space="0" w:color="auto"/>
                    <w:bottom w:val="none" w:sz="0" w:space="0" w:color="auto"/>
                    <w:right w:val="none" w:sz="0" w:space="0" w:color="auto"/>
                  </w:divBdr>
                  <w:divsChild>
                    <w:div w:id="498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86044">
      <w:marLeft w:val="0"/>
      <w:marRight w:val="0"/>
      <w:marTop w:val="0"/>
      <w:marBottom w:val="0"/>
      <w:divBdr>
        <w:top w:val="none" w:sz="0" w:space="0" w:color="auto"/>
        <w:left w:val="none" w:sz="0" w:space="0" w:color="auto"/>
        <w:bottom w:val="none" w:sz="0" w:space="0" w:color="auto"/>
        <w:right w:val="none" w:sz="0" w:space="0" w:color="auto"/>
      </w:divBdr>
    </w:div>
    <w:div w:id="498604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mailto:kristiina.abel@fin.e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iit.potisepp@fin.ee"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2.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C65CF8-C38B-455F-95B8-2751D5B5B5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1232</Words>
  <Characters>9155</Characters>
  <Application>Microsoft Office Word</Application>
  <DocSecurity>0</DocSecurity>
  <Lines>76</Lines>
  <Paragraphs>20</Paragraphs>
  <ScaleCrop>false</ScaleCrop>
  <HeadingPairs>
    <vt:vector size="2" baseType="variant">
      <vt:variant>
        <vt:lpstr>Pealkiri</vt:lpstr>
      </vt:variant>
      <vt:variant>
        <vt:i4>1</vt:i4>
      </vt:variant>
    </vt:vector>
  </HeadingPairs>
  <TitlesOfParts>
    <vt:vector size="1" baseType="lpstr">
      <vt:lpstr>EELNÕU</vt:lpstr>
    </vt:vector>
  </TitlesOfParts>
  <Company>EP</Company>
  <LinksUpToDate>false</LinksUpToDate>
  <CharactersWithSpaces>10367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EELNÕU</dc:title>
  <dc:subject/>
  <dc:creator>eloh</dc:creator>
  <cp:keywords/>
  <dc:description/>
  <cp:lastModifiedBy>Katariina Kärsten</cp:lastModifiedBy>
  <cp:revision>5</cp:revision>
  <cp:lastPrinted>2010-06-11T11:32:00Z</cp:lastPrinted>
  <dcterms:created xsi:type="dcterms:W3CDTF">2024-09-12T07:09:00Z</dcterms:created>
  <dcterms:modified xsi:type="dcterms:W3CDTF">2024-10-14T08:22:00Z</dcterms:modified>
</cp:coreProperties>
</file>